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0EE" w:rsidRPr="0040003F" w:rsidRDefault="008B40EE" w:rsidP="000939CB">
      <w:pPr>
        <w:pStyle w:val="Heading1"/>
      </w:pPr>
      <w:bookmarkStart w:id="0" w:name="_GoBack"/>
      <w:bookmarkEnd w:id="0"/>
      <w:r>
        <w:t>Interim Report:</w:t>
      </w:r>
    </w:p>
    <w:p w:rsidR="008B40EE" w:rsidRDefault="008B40EE" w:rsidP="000939CB">
      <w:pPr>
        <w:pStyle w:val="Heading2"/>
      </w:pPr>
      <w:r>
        <w:t xml:space="preserve">Design Project </w:t>
      </w:r>
      <w:r w:rsidRPr="008B40EE">
        <w:t>Brief</w:t>
      </w:r>
    </w:p>
    <w:p w:rsidR="008B40EE" w:rsidRDefault="008B40EE">
      <w:pPr>
        <w:rPr>
          <w:rFonts w:ascii="Arial" w:hAnsi="Arial" w:cs="Arial"/>
          <w:color w:val="000000"/>
          <w:sz w:val="20"/>
          <w:szCs w:val="20"/>
        </w:rPr>
      </w:pPr>
      <w:r>
        <w:rPr>
          <w:rFonts w:ascii="Arial" w:hAnsi="Arial" w:cs="Arial"/>
          <w:color w:val="000000"/>
          <w:sz w:val="20"/>
          <w:szCs w:val="20"/>
        </w:rPr>
        <w:t>Your consulting company has been hired by the Mars Exploration Consortium, represented by Drs. Sarkisov and Valluri. The objective of the consortium is to build a space station on Mars, capable of a continuous support of a 10 member crew.</w:t>
      </w:r>
      <w:r>
        <w:rPr>
          <w:rFonts w:ascii="Arial" w:hAnsi="Arial" w:cs="Arial"/>
          <w:color w:val="000000"/>
          <w:sz w:val="20"/>
          <w:szCs w:val="20"/>
        </w:rPr>
        <w:br/>
      </w:r>
      <w:r>
        <w:rPr>
          <w:rFonts w:ascii="Arial" w:hAnsi="Arial" w:cs="Arial"/>
          <w:color w:val="000000"/>
          <w:sz w:val="20"/>
          <w:szCs w:val="20"/>
        </w:rPr>
        <w:br/>
        <w:t>It has been planned that a re-supply mission should return to Mars every 18 months, with the main resources re-supplied being water, oxygen and food. With the current cost of the re-supplement estimated at £1 M/kg, there is a clear need for intensive onsite recycling of the resources, including water, air and waste. Your company has been hired to develop an integrated recycling solution, with an objective to minimize the weight of the re-supplement cargo.</w:t>
      </w:r>
      <w:r>
        <w:rPr>
          <w:rFonts w:ascii="Arial" w:hAnsi="Arial" w:cs="Arial"/>
          <w:color w:val="000000"/>
          <w:sz w:val="20"/>
          <w:szCs w:val="20"/>
        </w:rPr>
        <w:br/>
      </w:r>
      <w:r>
        <w:rPr>
          <w:rFonts w:ascii="Arial" w:hAnsi="Arial" w:cs="Arial"/>
          <w:color w:val="000000"/>
          <w:sz w:val="20"/>
          <w:szCs w:val="20"/>
        </w:rPr>
        <w:br/>
        <w:t>Other technologies that should be explored along with the recycling, include collection and purification of water on Mars and local production of food stock (high protein vegetables etc).</w:t>
      </w:r>
      <w:r>
        <w:rPr>
          <w:rFonts w:ascii="Arial" w:hAnsi="Arial" w:cs="Arial"/>
          <w:color w:val="000000"/>
          <w:sz w:val="20"/>
          <w:szCs w:val="20"/>
        </w:rPr>
        <w:br/>
      </w:r>
      <w:r>
        <w:rPr>
          <w:rFonts w:ascii="Arial" w:hAnsi="Arial" w:cs="Arial"/>
          <w:color w:val="000000"/>
          <w:sz w:val="20"/>
          <w:szCs w:val="20"/>
        </w:rPr>
        <w:br/>
        <w:t xml:space="preserve">The primary source of energy for the Martial station will be provided by a nuclear reactor with </w:t>
      </w:r>
      <w:r w:rsidR="00EC689E">
        <w:rPr>
          <w:rFonts w:ascii="Arial" w:hAnsi="Arial" w:cs="Arial"/>
          <w:color w:val="000000"/>
          <w:sz w:val="20"/>
          <w:szCs w:val="20"/>
        </w:rPr>
        <w:t xml:space="preserve">a </w:t>
      </w:r>
      <w:r>
        <w:rPr>
          <w:rFonts w:ascii="Arial" w:hAnsi="Arial" w:cs="Arial"/>
          <w:color w:val="000000"/>
          <w:sz w:val="20"/>
          <w:szCs w:val="20"/>
        </w:rPr>
        <w:t>50 MWe capacity.</w:t>
      </w:r>
    </w:p>
    <w:p w:rsidR="000939CB" w:rsidRDefault="000939CB" w:rsidP="000939CB">
      <w:pPr>
        <w:pStyle w:val="Heading2"/>
      </w:pPr>
      <w:r>
        <w:t>Stage 1</w:t>
      </w:r>
    </w:p>
    <w:p w:rsidR="008B40EE" w:rsidRDefault="008B40EE" w:rsidP="000939CB">
      <w:pPr>
        <w:pStyle w:val="Heading3"/>
      </w:pPr>
      <w:r w:rsidRPr="008B40EE">
        <w:t xml:space="preserve">Initial </w:t>
      </w:r>
      <w:r>
        <w:t>A</w:t>
      </w:r>
      <w:r w:rsidRPr="008B40EE">
        <w:t>ssumptions</w:t>
      </w:r>
    </w:p>
    <w:p w:rsidR="008B40EE" w:rsidRDefault="00EC689E" w:rsidP="00EC689E">
      <w:pPr>
        <w:pStyle w:val="ListParagraph"/>
        <w:numPr>
          <w:ilvl w:val="0"/>
          <w:numId w:val="9"/>
        </w:numPr>
      </w:pPr>
      <w:r>
        <w:t>Assume</w:t>
      </w:r>
      <w:r w:rsidR="008B40EE" w:rsidRPr="008B40EE">
        <w:t xml:space="preserve"> no recycling</w:t>
      </w:r>
      <w:r>
        <w:t>.</w:t>
      </w:r>
    </w:p>
    <w:p w:rsidR="00AD0C42" w:rsidRDefault="00EC689E" w:rsidP="00EC689E">
      <w:pPr>
        <w:pStyle w:val="ListParagraph"/>
        <w:numPr>
          <w:ilvl w:val="0"/>
          <w:numId w:val="9"/>
        </w:numPr>
      </w:pPr>
      <w:r>
        <w:t>Human c</w:t>
      </w:r>
      <w:r w:rsidR="00AD0C42">
        <w:t>alorific, water and food requirements are the same as for earth</w:t>
      </w:r>
      <w:r>
        <w:t>.</w:t>
      </w:r>
    </w:p>
    <w:p w:rsidR="00AD0C42" w:rsidRDefault="00AD0C42" w:rsidP="00EC689E">
      <w:pPr>
        <w:pStyle w:val="ListParagraph"/>
        <w:numPr>
          <w:ilvl w:val="0"/>
          <w:numId w:val="9"/>
        </w:numPr>
      </w:pPr>
      <w:r>
        <w:t>Assume gravity is constant 3.73m/s</w:t>
      </w:r>
      <w:r w:rsidRPr="00EC689E">
        <w:rPr>
          <w:vertAlign w:val="superscript"/>
        </w:rPr>
        <w:t>2</w:t>
      </w:r>
      <w:r w:rsidR="00EC689E">
        <w:t>.</w:t>
      </w:r>
    </w:p>
    <w:p w:rsidR="00AD0C42" w:rsidRDefault="00AD0C42" w:rsidP="00EC689E">
      <w:pPr>
        <w:pStyle w:val="ListParagraph"/>
        <w:numPr>
          <w:ilvl w:val="0"/>
          <w:numId w:val="9"/>
        </w:numPr>
      </w:pPr>
      <w:r>
        <w:t>Assume conditions within space station are the same as on earth</w:t>
      </w:r>
      <w:r w:rsidR="00EC689E">
        <w:t>.</w:t>
      </w:r>
    </w:p>
    <w:p w:rsidR="00AD0C42" w:rsidRDefault="00AD0C42" w:rsidP="00EC689E">
      <w:pPr>
        <w:pStyle w:val="ListParagraph"/>
        <w:numPr>
          <w:ilvl w:val="0"/>
          <w:numId w:val="9"/>
        </w:numPr>
      </w:pPr>
      <w:r>
        <w:t xml:space="preserve">Assume </w:t>
      </w:r>
      <w:r w:rsidR="00EC689E">
        <w:t>a thermally closed system.</w:t>
      </w:r>
    </w:p>
    <w:p w:rsidR="00EC689E" w:rsidRDefault="00EC689E" w:rsidP="00EC689E">
      <w:pPr>
        <w:pStyle w:val="ListParagraph"/>
      </w:pPr>
    </w:p>
    <w:p w:rsidR="00EC689E" w:rsidRDefault="000939CB" w:rsidP="000939CB">
      <w:pPr>
        <w:pStyle w:val="Heading3"/>
      </w:pPr>
      <w:r>
        <w:t>Total Crew</w:t>
      </w:r>
      <w:r w:rsidR="00EC689E">
        <w:t xml:space="preserve"> </w:t>
      </w:r>
      <w:r>
        <w:t>R</w:t>
      </w:r>
      <w:r w:rsidR="00AD1097" w:rsidRPr="00AD1097">
        <w:t>equirements</w:t>
      </w:r>
    </w:p>
    <w:p w:rsidR="008B40EE" w:rsidRDefault="008B40EE" w:rsidP="00EC689E">
      <w:pPr>
        <w:jc w:val="center"/>
        <w:rPr>
          <w:b/>
        </w:rPr>
      </w:pPr>
      <w:r w:rsidRPr="008B40EE">
        <w:rPr>
          <w:noProof/>
          <w:lang w:eastAsia="en-GB"/>
        </w:rPr>
        <w:drawing>
          <wp:inline distT="0" distB="0" distL="0" distR="0" wp14:anchorId="160995B2" wp14:editId="08C086D7">
            <wp:extent cx="4381500" cy="274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91026" cy="2749164"/>
                    </a:xfrm>
                    <a:prstGeom prst="rect">
                      <a:avLst/>
                    </a:prstGeom>
                    <a:noFill/>
                    <a:ln>
                      <a:noFill/>
                    </a:ln>
                  </pic:spPr>
                </pic:pic>
              </a:graphicData>
            </a:graphic>
          </wp:inline>
        </w:drawing>
      </w:r>
    </w:p>
    <w:p w:rsidR="00EC689E" w:rsidRPr="00EC689E" w:rsidRDefault="00EC689E" w:rsidP="00EC689E">
      <w:pPr>
        <w:jc w:val="center"/>
        <w:rPr>
          <w:i/>
          <w:sz w:val="20"/>
          <w:szCs w:val="20"/>
        </w:rPr>
      </w:pPr>
      <w:r w:rsidRPr="00EC689E">
        <w:rPr>
          <w:i/>
          <w:sz w:val="20"/>
          <w:szCs w:val="20"/>
        </w:rPr>
        <w:t>Figure 1</w:t>
      </w:r>
    </w:p>
    <w:p w:rsidR="00AD1097" w:rsidRDefault="00AD1097" w:rsidP="00BD0B69">
      <w:pPr>
        <w:rPr>
          <w:ins w:id="1" w:author="CLARK Scott" w:date="2011-12-08T11:28:00Z"/>
        </w:rPr>
      </w:pPr>
      <w:r>
        <w:lastRenderedPageBreak/>
        <w:t>These requirements would have to be resupplied to the station every 18 months since we are not recycling.</w:t>
      </w:r>
    </w:p>
    <w:p w:rsidR="00AD1097" w:rsidRDefault="00AD1097" w:rsidP="000939CB">
      <w:pPr>
        <w:pStyle w:val="Heading2"/>
        <w:rPr>
          <w:ins w:id="2" w:author="CLARK Scott" w:date="2011-12-08T11:28:00Z"/>
        </w:rPr>
      </w:pPr>
    </w:p>
    <w:p w:rsidR="008B40EE" w:rsidRDefault="00AD0C42" w:rsidP="000939CB">
      <w:pPr>
        <w:pStyle w:val="Heading2"/>
      </w:pPr>
      <w:r>
        <w:t>Stage 2</w:t>
      </w:r>
    </w:p>
    <w:p w:rsidR="00AD0C42" w:rsidRDefault="00AD1097" w:rsidP="000939CB">
      <w:pPr>
        <w:pStyle w:val="Heading3"/>
      </w:pPr>
      <w:r>
        <w:t>Assumptions</w:t>
      </w:r>
    </w:p>
    <w:p w:rsidR="00AD1097" w:rsidRDefault="00AD1097" w:rsidP="00EC689E">
      <w:pPr>
        <w:pStyle w:val="ListParagraph"/>
        <w:numPr>
          <w:ilvl w:val="0"/>
          <w:numId w:val="10"/>
        </w:numPr>
      </w:pPr>
      <w:r>
        <w:t>As for stage 1, however recycling is introduced within the space station</w:t>
      </w:r>
      <w:r w:rsidR="000939CB">
        <w:t>.</w:t>
      </w:r>
    </w:p>
    <w:p w:rsidR="00AD1097" w:rsidRDefault="000939CB" w:rsidP="00EC689E">
      <w:pPr>
        <w:pStyle w:val="ListParagraph"/>
        <w:numPr>
          <w:ilvl w:val="0"/>
          <w:numId w:val="10"/>
        </w:numPr>
      </w:pPr>
      <w:r>
        <w:t>Total Crew Requirements are as previously stated.</w:t>
      </w:r>
    </w:p>
    <w:p w:rsidR="00AD1097" w:rsidRPr="00AD1097" w:rsidRDefault="00AD1097" w:rsidP="00EC689E">
      <w:pPr>
        <w:pStyle w:val="ListParagraph"/>
        <w:numPr>
          <w:ilvl w:val="0"/>
          <w:numId w:val="10"/>
        </w:numPr>
      </w:pPr>
      <w:r>
        <w:t>The resupply to the station woul</w:t>
      </w:r>
      <w:r w:rsidR="00A574BA">
        <w:t>d not be as in stage 1, however the amount needed to be resupplied has</w:t>
      </w:r>
      <w:r>
        <w:t xml:space="preserve"> not yet been determined.</w:t>
      </w:r>
    </w:p>
    <w:p w:rsidR="00AD0C42" w:rsidRDefault="00EC689E" w:rsidP="00EC689E">
      <w:pPr>
        <w:pStyle w:val="ListParagraph"/>
        <w:numPr>
          <w:ilvl w:val="0"/>
          <w:numId w:val="10"/>
        </w:numPr>
      </w:pPr>
      <w:r w:rsidRPr="00EC689E">
        <w:t>No recycling of food (i.e. no attempt at growing biomass)</w:t>
      </w:r>
      <w:r w:rsidR="000939CB">
        <w:t>.</w:t>
      </w:r>
    </w:p>
    <w:p w:rsidR="00EC689E" w:rsidRPr="00EC689E" w:rsidRDefault="00EC689E" w:rsidP="00EC689E">
      <w:pPr>
        <w:pStyle w:val="ListParagraph"/>
      </w:pPr>
    </w:p>
    <w:p w:rsidR="00A574BA" w:rsidRDefault="00A574BA" w:rsidP="000939CB">
      <w:pPr>
        <w:pStyle w:val="Heading3"/>
      </w:pPr>
      <w:r>
        <w:t xml:space="preserve">Recycling Processes </w:t>
      </w:r>
    </w:p>
    <w:p w:rsidR="00A574BA" w:rsidRDefault="00A574BA" w:rsidP="000939CB">
      <w:pPr>
        <w:pStyle w:val="Heading4"/>
      </w:pPr>
      <w:r>
        <w:t>Water</w:t>
      </w:r>
    </w:p>
    <w:p w:rsidR="0096324C" w:rsidRPr="0096324C" w:rsidRDefault="0096324C" w:rsidP="0096324C"/>
    <w:p w:rsidR="00A574BA" w:rsidRPr="0096324C" w:rsidRDefault="00A574BA" w:rsidP="0096324C">
      <w:pPr>
        <w:rPr>
          <w:b/>
          <w:u w:val="single"/>
        </w:rPr>
      </w:pPr>
      <w:r w:rsidRPr="0096324C">
        <w:rPr>
          <w:b/>
          <w:u w:val="single"/>
        </w:rPr>
        <w:t>Methods Used on Earth</w:t>
      </w:r>
    </w:p>
    <w:p w:rsidR="00A574BA" w:rsidRPr="00A574BA" w:rsidRDefault="00A574BA" w:rsidP="00A574BA">
      <w:pPr>
        <w:spacing w:after="0" w:line="240" w:lineRule="auto"/>
        <w:contextualSpacing/>
        <w:rPr>
          <w:rFonts w:ascii="Times New Roman" w:eastAsia="Times New Roman" w:hAnsi="Times New Roman" w:cs="Times New Roman"/>
          <w:sz w:val="24"/>
          <w:szCs w:val="24"/>
          <w:lang w:eastAsia="zh-CN"/>
        </w:rPr>
      </w:pPr>
      <w:r w:rsidRPr="00EC689E">
        <w:rPr>
          <w:rFonts w:eastAsiaTheme="minorEastAsia" w:hAnsi="Calibri"/>
          <w:b/>
          <w:color w:val="000000" w:themeColor="text1"/>
          <w:kern w:val="24"/>
          <w:sz w:val="24"/>
          <w:szCs w:val="24"/>
          <w:lang w:eastAsia="zh-CN"/>
        </w:rPr>
        <w:t>Digestion</w:t>
      </w:r>
      <w:r>
        <w:rPr>
          <w:rFonts w:eastAsiaTheme="minorEastAsia" w:hAnsi="Calibri"/>
          <w:color w:val="000000" w:themeColor="text1"/>
          <w:kern w:val="24"/>
          <w:sz w:val="24"/>
          <w:szCs w:val="24"/>
          <w:lang w:eastAsia="zh-CN"/>
        </w:rPr>
        <w:t xml:space="preserve"> </w:t>
      </w:r>
      <w:r w:rsidR="006F4C5B">
        <w:rPr>
          <w:rFonts w:eastAsiaTheme="minorEastAsia" w:hAnsi="Calibri"/>
          <w:color w:val="000000" w:themeColor="text1"/>
          <w:kern w:val="24"/>
          <w:sz w:val="24"/>
          <w:szCs w:val="24"/>
          <w:lang w:eastAsia="zh-CN"/>
        </w:rPr>
        <w:t>–</w:t>
      </w:r>
      <w:r>
        <w:rPr>
          <w:rFonts w:eastAsiaTheme="minorEastAsia" w:hAnsi="Calibri"/>
          <w:color w:val="000000" w:themeColor="text1"/>
          <w:kern w:val="24"/>
          <w:sz w:val="24"/>
          <w:szCs w:val="24"/>
          <w:lang w:eastAsia="zh-CN"/>
        </w:rPr>
        <w:t xml:space="preserve"> </w:t>
      </w:r>
      <w:r w:rsidR="006F4C5B">
        <w:rPr>
          <w:rFonts w:eastAsiaTheme="minorEastAsia" w:hAnsi="Calibri"/>
          <w:color w:val="000000" w:themeColor="text1"/>
          <w:kern w:val="24"/>
          <w:sz w:val="24"/>
          <w:szCs w:val="24"/>
          <w:lang w:eastAsia="zh-CN"/>
        </w:rPr>
        <w:t>This u</w:t>
      </w:r>
      <w:r w:rsidR="005D4620" w:rsidRPr="005D4620">
        <w:rPr>
          <w:rFonts w:eastAsiaTheme="minorEastAsia" w:hAnsi="Calibri"/>
          <w:color w:val="000000" w:themeColor="text1"/>
          <w:kern w:val="24"/>
          <w:sz w:val="24"/>
          <w:szCs w:val="24"/>
          <w:lang w:eastAsia="zh-CN"/>
        </w:rPr>
        <w:t>tilises micro-organisms to</w:t>
      </w:r>
      <w:r w:rsidR="00C43901">
        <w:rPr>
          <w:rFonts w:eastAsiaTheme="minorEastAsia" w:hAnsi="Calibri"/>
          <w:color w:val="000000" w:themeColor="text1"/>
          <w:kern w:val="24"/>
          <w:sz w:val="24"/>
          <w:szCs w:val="24"/>
          <w:lang w:eastAsia="zh-CN"/>
        </w:rPr>
        <w:t xml:space="preserve"> </w:t>
      </w:r>
      <w:r w:rsidR="005D4620" w:rsidRPr="005D4620">
        <w:rPr>
          <w:rFonts w:eastAsiaTheme="minorEastAsia" w:hAnsi="Calibri"/>
          <w:color w:val="000000" w:themeColor="text1"/>
          <w:kern w:val="24"/>
          <w:sz w:val="24"/>
          <w:szCs w:val="24"/>
          <w:lang w:eastAsia="zh-CN"/>
        </w:rPr>
        <w:t>aerobically digest waste components in water</w:t>
      </w:r>
      <w:r w:rsidR="006F4C5B">
        <w:rPr>
          <w:rFonts w:eastAsiaTheme="minorEastAsia" w:hAnsi="Calibri"/>
          <w:color w:val="000000" w:themeColor="text1"/>
          <w:kern w:val="24"/>
          <w:sz w:val="24"/>
          <w:szCs w:val="24"/>
          <w:lang w:eastAsia="zh-CN"/>
        </w:rPr>
        <w:t xml:space="preserve"> and is most commonly used in municipal waste treatment.</w:t>
      </w:r>
    </w:p>
    <w:p w:rsidR="005D4620" w:rsidRDefault="005D4620" w:rsidP="005D4620">
      <w:pPr>
        <w:rPr>
          <w:rFonts w:eastAsiaTheme="minorEastAsia" w:hAnsi="Calibri"/>
          <w:color w:val="000000" w:themeColor="text1"/>
          <w:kern w:val="24"/>
          <w:sz w:val="24"/>
          <w:szCs w:val="24"/>
          <w:lang w:eastAsia="zh-CN"/>
        </w:rPr>
      </w:pPr>
    </w:p>
    <w:p w:rsidR="005D4620" w:rsidRPr="005D4620" w:rsidRDefault="00A574BA" w:rsidP="005D4620">
      <w:pPr>
        <w:rPr>
          <w:rFonts w:eastAsiaTheme="minorEastAsia" w:hAnsi="Calibri"/>
          <w:color w:val="000000" w:themeColor="text1"/>
          <w:kern w:val="24"/>
          <w:sz w:val="24"/>
          <w:szCs w:val="24"/>
          <w:lang w:eastAsia="zh-CN"/>
        </w:rPr>
      </w:pPr>
      <w:r w:rsidRPr="00EC689E">
        <w:rPr>
          <w:rFonts w:eastAsiaTheme="minorEastAsia" w:hAnsi="Calibri"/>
          <w:b/>
          <w:color w:val="000000" w:themeColor="text1"/>
          <w:kern w:val="24"/>
          <w:sz w:val="24"/>
          <w:szCs w:val="24"/>
          <w:lang w:eastAsia="zh-CN"/>
        </w:rPr>
        <w:t>Bio-Reactor Systems</w:t>
      </w:r>
      <w:r w:rsidR="005D4620" w:rsidRPr="005D4620">
        <w:rPr>
          <w:rFonts w:eastAsiaTheme="minorEastAsia" w:hAnsi="Calibri"/>
          <w:color w:val="000000" w:themeColor="text1"/>
          <w:kern w:val="24"/>
          <w:sz w:val="24"/>
          <w:szCs w:val="24"/>
          <w:lang w:eastAsia="zh-CN"/>
        </w:rPr>
        <w:t xml:space="preserve"> </w:t>
      </w:r>
      <w:r w:rsidR="006F4C5B">
        <w:rPr>
          <w:rFonts w:eastAsiaTheme="minorEastAsia" w:hAnsi="Calibri"/>
          <w:color w:val="000000" w:themeColor="text1"/>
          <w:kern w:val="24"/>
          <w:sz w:val="24"/>
          <w:szCs w:val="24"/>
          <w:lang w:eastAsia="zh-CN"/>
        </w:rPr>
        <w:t>–</w:t>
      </w:r>
      <w:r w:rsidR="005D4620" w:rsidRPr="005D4620">
        <w:rPr>
          <w:rFonts w:eastAsiaTheme="minorEastAsia" w:hAnsi="Calibri"/>
          <w:color w:val="000000" w:themeColor="text1"/>
          <w:kern w:val="24"/>
          <w:sz w:val="54"/>
          <w:szCs w:val="54"/>
          <w:lang w:eastAsia="zh-CN"/>
        </w:rPr>
        <w:t xml:space="preserve"> </w:t>
      </w:r>
      <w:r w:rsidR="005D4620" w:rsidRPr="005D4620">
        <w:rPr>
          <w:rFonts w:eastAsiaTheme="minorEastAsia" w:hAnsi="Calibri"/>
          <w:color w:val="000000" w:themeColor="text1"/>
          <w:kern w:val="24"/>
          <w:sz w:val="24"/>
          <w:szCs w:val="24"/>
          <w:lang w:eastAsia="zh-CN"/>
        </w:rPr>
        <w:t>Typically</w:t>
      </w:r>
      <w:r w:rsidR="006F4C5B">
        <w:rPr>
          <w:rFonts w:eastAsiaTheme="minorEastAsia" w:hAnsi="Calibri"/>
          <w:color w:val="000000" w:themeColor="text1"/>
          <w:kern w:val="24"/>
          <w:sz w:val="24"/>
          <w:szCs w:val="24"/>
          <w:lang w:eastAsia="zh-CN"/>
        </w:rPr>
        <w:t xml:space="preserve"> employs</w:t>
      </w:r>
      <w:r w:rsidR="005D4620" w:rsidRPr="005D4620">
        <w:rPr>
          <w:rFonts w:eastAsiaTheme="minorEastAsia" w:hAnsi="Calibri"/>
          <w:color w:val="000000" w:themeColor="text1"/>
          <w:kern w:val="24"/>
          <w:sz w:val="24"/>
          <w:szCs w:val="24"/>
          <w:lang w:eastAsia="zh-CN"/>
        </w:rPr>
        <w:t xml:space="preserve"> aerobic digestion by micro-organisms inside a CSTR reactor. </w:t>
      </w:r>
      <w:r w:rsidR="005D4620">
        <w:rPr>
          <w:rFonts w:eastAsiaTheme="minorEastAsia" w:hAnsi="Calibri"/>
          <w:color w:val="000000" w:themeColor="text1"/>
          <w:kern w:val="24"/>
          <w:sz w:val="24"/>
          <w:szCs w:val="24"/>
          <w:lang w:eastAsia="zh-CN"/>
        </w:rPr>
        <w:t>Sequential tanks/sepa</w:t>
      </w:r>
      <w:r w:rsidR="005D4620" w:rsidRPr="005D4620">
        <w:rPr>
          <w:rFonts w:eastAsiaTheme="minorEastAsia" w:hAnsi="Calibri"/>
          <w:color w:val="000000" w:themeColor="text1"/>
          <w:kern w:val="24"/>
          <w:sz w:val="24"/>
          <w:szCs w:val="24"/>
          <w:lang w:eastAsia="zh-CN"/>
        </w:rPr>
        <w:t>rator recommended to reduce time to split bio-solids and treated water</w:t>
      </w:r>
      <w:r w:rsidR="005D4620">
        <w:rPr>
          <w:rFonts w:eastAsiaTheme="minorEastAsia" w:hAnsi="Calibri"/>
          <w:color w:val="000000" w:themeColor="text1"/>
          <w:kern w:val="24"/>
          <w:sz w:val="24"/>
          <w:szCs w:val="24"/>
          <w:lang w:eastAsia="zh-CN"/>
        </w:rPr>
        <w:t>.</w:t>
      </w:r>
      <w:r w:rsidR="006F4C5B">
        <w:rPr>
          <w:rFonts w:eastAsiaTheme="minorEastAsia" w:hAnsi="Calibri"/>
          <w:color w:val="000000" w:themeColor="text1"/>
          <w:kern w:val="24"/>
          <w:sz w:val="24"/>
          <w:szCs w:val="24"/>
          <w:lang w:eastAsia="zh-CN"/>
        </w:rPr>
        <w:t xml:space="preserve"> This</w:t>
      </w:r>
      <w:r w:rsidR="005D4620">
        <w:rPr>
          <w:rFonts w:eastAsiaTheme="minorEastAsia" w:hAnsi="Calibri"/>
          <w:color w:val="000000" w:themeColor="text1"/>
          <w:kern w:val="24"/>
          <w:sz w:val="24"/>
          <w:szCs w:val="24"/>
          <w:lang w:eastAsia="zh-CN"/>
        </w:rPr>
        <w:t xml:space="preserve"> </w:t>
      </w:r>
      <w:r w:rsidR="006F4C5B">
        <w:rPr>
          <w:rFonts w:eastAsiaTheme="minorEastAsia" w:hAnsi="Calibri"/>
          <w:color w:val="000000" w:themeColor="text1"/>
          <w:kern w:val="24"/>
          <w:sz w:val="24"/>
          <w:szCs w:val="24"/>
          <w:lang w:eastAsia="zh-CN"/>
        </w:rPr>
        <w:t>c</w:t>
      </w:r>
      <w:r w:rsidR="005D4620" w:rsidRPr="005D4620">
        <w:rPr>
          <w:rFonts w:eastAsiaTheme="minorEastAsia" w:hAnsi="Calibri"/>
          <w:color w:val="000000" w:themeColor="text1"/>
          <w:kern w:val="24"/>
          <w:sz w:val="24"/>
          <w:szCs w:val="24"/>
          <w:lang w:eastAsia="zh-CN"/>
        </w:rPr>
        <w:t>an be combined with membrane technology</w:t>
      </w:r>
      <w:r w:rsidR="00C43901">
        <w:rPr>
          <w:rFonts w:eastAsiaTheme="minorEastAsia" w:hAnsi="Calibri"/>
          <w:color w:val="000000" w:themeColor="text1"/>
          <w:kern w:val="24"/>
          <w:sz w:val="24"/>
          <w:szCs w:val="24"/>
          <w:lang w:eastAsia="zh-CN"/>
        </w:rPr>
        <w:t>.</w:t>
      </w:r>
    </w:p>
    <w:p w:rsidR="00A574BA" w:rsidRDefault="005D4620" w:rsidP="00A574BA">
      <w:pPr>
        <w:spacing w:after="0" w:line="240" w:lineRule="auto"/>
        <w:contextualSpacing/>
        <w:rPr>
          <w:rFonts w:eastAsiaTheme="minorEastAsia" w:hAnsi="Calibri"/>
          <w:color w:val="000000" w:themeColor="text1"/>
          <w:kern w:val="24"/>
          <w:sz w:val="24"/>
          <w:szCs w:val="24"/>
          <w:lang w:eastAsia="zh-CN"/>
        </w:rPr>
      </w:pPr>
      <w:r w:rsidRPr="00EC689E">
        <w:rPr>
          <w:rFonts w:eastAsiaTheme="minorEastAsia" w:hAnsi="Calibri"/>
          <w:b/>
          <w:color w:val="000000" w:themeColor="text1"/>
          <w:kern w:val="24"/>
          <w:sz w:val="24"/>
          <w:szCs w:val="24"/>
          <w:lang w:eastAsia="zh-CN"/>
        </w:rPr>
        <w:t xml:space="preserve">Dark </w:t>
      </w:r>
      <w:r w:rsidR="00A574BA" w:rsidRPr="00EC689E">
        <w:rPr>
          <w:rFonts w:eastAsiaTheme="minorEastAsia" w:hAnsi="Calibri"/>
          <w:b/>
          <w:color w:val="000000" w:themeColor="text1"/>
          <w:kern w:val="24"/>
          <w:sz w:val="24"/>
          <w:szCs w:val="24"/>
          <w:lang w:eastAsia="zh-CN"/>
        </w:rPr>
        <w:t>Fermentation</w:t>
      </w:r>
      <w:r>
        <w:rPr>
          <w:rFonts w:eastAsiaTheme="minorEastAsia" w:hAnsi="Calibri"/>
          <w:color w:val="000000" w:themeColor="text1"/>
          <w:kern w:val="24"/>
          <w:sz w:val="24"/>
          <w:szCs w:val="24"/>
          <w:lang w:eastAsia="zh-CN"/>
        </w:rPr>
        <w:t xml:space="preserve"> - </w:t>
      </w:r>
      <w:r w:rsidR="006F6547" w:rsidRPr="006F6547">
        <w:rPr>
          <w:rFonts w:eastAsiaTheme="minorEastAsia" w:hAnsi="Calibri"/>
          <w:color w:val="000000" w:themeColor="text1"/>
          <w:kern w:val="24"/>
          <w:sz w:val="24"/>
          <w:szCs w:val="24"/>
          <w:lang w:eastAsia="zh-CN"/>
        </w:rPr>
        <w:t>Anaerobic, aerobic or facultative bacteria can be used</w:t>
      </w:r>
      <w:r w:rsidR="006F4C5B">
        <w:rPr>
          <w:rFonts w:eastAsiaTheme="minorEastAsia" w:hAnsi="Calibri"/>
          <w:color w:val="000000" w:themeColor="text1"/>
          <w:kern w:val="24"/>
          <w:sz w:val="24"/>
          <w:szCs w:val="24"/>
          <w:lang w:eastAsia="zh-CN"/>
        </w:rPr>
        <w:t xml:space="preserve"> to</w:t>
      </w:r>
      <w:r w:rsidR="00C43901">
        <w:rPr>
          <w:rFonts w:eastAsiaTheme="minorEastAsia" w:hAnsi="Calibri"/>
          <w:color w:val="000000" w:themeColor="text1"/>
          <w:kern w:val="24"/>
          <w:sz w:val="24"/>
          <w:szCs w:val="24"/>
          <w:lang w:eastAsia="zh-CN"/>
        </w:rPr>
        <w:t xml:space="preserve"> u</w:t>
      </w:r>
      <w:r w:rsidR="006F4C5B">
        <w:rPr>
          <w:rFonts w:eastAsiaTheme="minorEastAsia" w:hAnsi="Calibri"/>
          <w:color w:val="000000" w:themeColor="text1"/>
          <w:kern w:val="24"/>
          <w:sz w:val="24"/>
          <w:szCs w:val="24"/>
          <w:lang w:eastAsia="zh-CN"/>
        </w:rPr>
        <w:t>tilise</w:t>
      </w:r>
      <w:r w:rsidR="006F6547" w:rsidRPr="006F6547">
        <w:rPr>
          <w:rFonts w:eastAsiaTheme="minorEastAsia" w:hAnsi="Calibri"/>
          <w:color w:val="000000" w:themeColor="text1"/>
          <w:kern w:val="24"/>
          <w:sz w:val="24"/>
          <w:szCs w:val="24"/>
          <w:lang w:eastAsia="zh-CN"/>
        </w:rPr>
        <w:t xml:space="preserve"> organic wastes</w:t>
      </w:r>
      <w:r w:rsidR="006F6547">
        <w:rPr>
          <w:rFonts w:eastAsiaTheme="minorEastAsia" w:hAnsi="Calibri"/>
          <w:color w:val="000000" w:themeColor="text1"/>
          <w:kern w:val="24"/>
          <w:sz w:val="24"/>
          <w:szCs w:val="24"/>
          <w:lang w:eastAsia="zh-CN"/>
        </w:rPr>
        <w:t xml:space="preserve"> to produce H</w:t>
      </w:r>
      <w:r w:rsidR="006F6547">
        <w:rPr>
          <w:rFonts w:eastAsiaTheme="minorEastAsia" w:hAnsi="Calibri"/>
          <w:color w:val="000000" w:themeColor="text1"/>
          <w:kern w:val="24"/>
          <w:sz w:val="24"/>
          <w:szCs w:val="24"/>
          <w:vertAlign w:val="subscript"/>
          <w:lang w:eastAsia="zh-CN"/>
        </w:rPr>
        <w:t>2</w:t>
      </w:r>
      <w:r w:rsidR="006F6547">
        <w:rPr>
          <w:rFonts w:eastAsiaTheme="minorEastAsia" w:hAnsi="Calibri"/>
          <w:color w:val="000000" w:themeColor="text1"/>
          <w:kern w:val="24"/>
          <w:sz w:val="24"/>
          <w:szCs w:val="24"/>
          <w:lang w:eastAsia="zh-CN"/>
        </w:rPr>
        <w:t>,</w:t>
      </w:r>
      <w:r w:rsidR="00C43901">
        <w:rPr>
          <w:rFonts w:eastAsiaTheme="minorEastAsia" w:hAnsi="Calibri"/>
          <w:color w:val="000000" w:themeColor="text1"/>
          <w:kern w:val="24"/>
          <w:sz w:val="24"/>
          <w:szCs w:val="24"/>
          <w:lang w:eastAsia="zh-CN"/>
        </w:rPr>
        <w:t xml:space="preserve"> </w:t>
      </w:r>
      <w:r w:rsidR="006F6547">
        <w:rPr>
          <w:rFonts w:eastAsiaTheme="minorEastAsia" w:hAnsi="Calibri"/>
          <w:color w:val="000000" w:themeColor="text1"/>
          <w:kern w:val="24"/>
          <w:sz w:val="24"/>
          <w:szCs w:val="24"/>
          <w:lang w:eastAsia="zh-CN"/>
        </w:rPr>
        <w:t>CO</w:t>
      </w:r>
      <w:r w:rsidR="006F6547">
        <w:rPr>
          <w:rFonts w:eastAsiaTheme="minorEastAsia" w:hAnsi="Calibri"/>
          <w:color w:val="000000" w:themeColor="text1"/>
          <w:kern w:val="24"/>
          <w:sz w:val="24"/>
          <w:szCs w:val="24"/>
          <w:vertAlign w:val="subscript"/>
          <w:lang w:eastAsia="zh-CN"/>
        </w:rPr>
        <w:t>2</w:t>
      </w:r>
      <w:r w:rsidR="006F6547" w:rsidRPr="006F6547">
        <w:rPr>
          <w:rFonts w:eastAsiaTheme="minorEastAsia" w:hAnsi="Calibri"/>
          <w:color w:val="000000" w:themeColor="text1"/>
          <w:kern w:val="24"/>
          <w:sz w:val="24"/>
          <w:szCs w:val="24"/>
          <w:lang w:eastAsia="zh-CN"/>
        </w:rPr>
        <w:t>,</w:t>
      </w:r>
      <w:r w:rsidR="006F4C5B">
        <w:rPr>
          <w:rFonts w:eastAsiaTheme="minorEastAsia" w:hAnsi="Calibri"/>
          <w:color w:val="000000" w:themeColor="text1"/>
          <w:kern w:val="24"/>
          <w:sz w:val="24"/>
          <w:szCs w:val="24"/>
          <w:lang w:eastAsia="zh-CN"/>
        </w:rPr>
        <w:t xml:space="preserve"> and</w:t>
      </w:r>
      <w:r w:rsidR="006F6547" w:rsidRPr="006F6547">
        <w:rPr>
          <w:rFonts w:eastAsiaTheme="minorEastAsia" w:hAnsi="Calibri"/>
          <w:color w:val="000000" w:themeColor="text1"/>
          <w:kern w:val="24"/>
          <w:sz w:val="24"/>
          <w:szCs w:val="24"/>
          <w:lang w:eastAsia="zh-CN"/>
        </w:rPr>
        <w:t xml:space="preserve"> organic acids</w:t>
      </w:r>
      <w:r w:rsidR="006F6547">
        <w:rPr>
          <w:rFonts w:eastAsiaTheme="minorEastAsia" w:hAnsi="Calibri"/>
          <w:color w:val="000000" w:themeColor="text1"/>
          <w:kern w:val="24"/>
          <w:sz w:val="24"/>
          <w:szCs w:val="24"/>
          <w:lang w:eastAsia="zh-CN"/>
        </w:rPr>
        <w:t xml:space="preserve">. </w:t>
      </w:r>
    </w:p>
    <w:p w:rsidR="00A574BA" w:rsidRPr="00A574BA" w:rsidRDefault="00C43901" w:rsidP="00A574BA">
      <w:pPr>
        <w:spacing w:after="0" w:line="240" w:lineRule="auto"/>
        <w:contextualSpacing/>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p>
    <w:p w:rsidR="006F6547" w:rsidRPr="006F6547" w:rsidRDefault="00A574BA" w:rsidP="006F6547">
      <w:pPr>
        <w:spacing w:after="0" w:line="240" w:lineRule="auto"/>
        <w:contextualSpacing/>
        <w:rPr>
          <w:rFonts w:eastAsiaTheme="minorEastAsia" w:hAnsi="Calibri"/>
          <w:color w:val="000000" w:themeColor="text1"/>
          <w:kern w:val="24"/>
          <w:sz w:val="24"/>
          <w:szCs w:val="24"/>
          <w:lang w:eastAsia="zh-CN"/>
        </w:rPr>
      </w:pPr>
      <w:r w:rsidRPr="00EC689E">
        <w:rPr>
          <w:rFonts w:eastAsiaTheme="minorEastAsia" w:hAnsi="Calibri"/>
          <w:b/>
          <w:color w:val="000000" w:themeColor="text1"/>
          <w:kern w:val="24"/>
          <w:sz w:val="24"/>
          <w:szCs w:val="24"/>
          <w:lang w:eastAsia="zh-CN"/>
        </w:rPr>
        <w:t>Bioremediation</w:t>
      </w:r>
      <w:r w:rsidR="006F6547">
        <w:rPr>
          <w:rFonts w:eastAsiaTheme="minorEastAsia" w:hAnsi="Calibri"/>
          <w:color w:val="000000" w:themeColor="text1"/>
          <w:kern w:val="24"/>
          <w:sz w:val="24"/>
          <w:szCs w:val="24"/>
          <w:lang w:eastAsia="zh-CN"/>
        </w:rPr>
        <w:t xml:space="preserve"> - </w:t>
      </w:r>
      <w:r w:rsidR="006F6547" w:rsidRPr="006F6547">
        <w:rPr>
          <w:rFonts w:eastAsiaTheme="minorEastAsia" w:hAnsi="Calibri"/>
          <w:color w:val="000000" w:themeColor="text1"/>
          <w:kern w:val="24"/>
          <w:sz w:val="24"/>
          <w:szCs w:val="24"/>
          <w:lang w:eastAsia="zh-CN"/>
        </w:rPr>
        <w:t>Enzymes/Bacteria/Natural organisms</w:t>
      </w:r>
      <w:r w:rsidR="006F4C5B">
        <w:rPr>
          <w:rFonts w:eastAsiaTheme="minorEastAsia" w:hAnsi="Calibri"/>
          <w:color w:val="000000" w:themeColor="text1"/>
          <w:kern w:val="24"/>
          <w:sz w:val="24"/>
          <w:szCs w:val="24"/>
          <w:lang w:eastAsia="zh-CN"/>
        </w:rPr>
        <w:t xml:space="preserve"> are used to</w:t>
      </w:r>
      <w:r w:rsidR="006F6547" w:rsidRPr="006F6547">
        <w:rPr>
          <w:rFonts w:eastAsiaTheme="minorEastAsia" w:hAnsi="Calibri"/>
          <w:color w:val="000000" w:themeColor="text1"/>
          <w:kern w:val="24"/>
          <w:sz w:val="24"/>
          <w:szCs w:val="24"/>
          <w:lang w:eastAsia="zh-CN"/>
        </w:rPr>
        <w:t xml:space="preserve"> consume contaminants</w:t>
      </w:r>
      <w:r w:rsidR="00C43901">
        <w:rPr>
          <w:rFonts w:eastAsiaTheme="minorEastAsia" w:hAnsi="Calibri"/>
          <w:color w:val="000000" w:themeColor="text1"/>
          <w:kern w:val="24"/>
          <w:sz w:val="24"/>
          <w:szCs w:val="24"/>
          <w:lang w:eastAsia="zh-CN"/>
        </w:rPr>
        <w:t>.</w:t>
      </w:r>
    </w:p>
    <w:p w:rsidR="00A574BA" w:rsidRDefault="00C43901" w:rsidP="006F6547">
      <w:pPr>
        <w:spacing w:after="0" w:line="240" w:lineRule="auto"/>
        <w:contextualSpacing/>
        <w:rPr>
          <w:rFonts w:eastAsiaTheme="minorEastAsia" w:hAnsi="Calibri"/>
          <w:color w:val="000000" w:themeColor="text1"/>
          <w:kern w:val="24"/>
          <w:sz w:val="24"/>
          <w:szCs w:val="24"/>
          <w:lang w:eastAsia="zh-CN"/>
        </w:rPr>
      </w:pPr>
      <w:r>
        <w:rPr>
          <w:rFonts w:eastAsiaTheme="minorEastAsia" w:hAnsi="Calibri"/>
          <w:color w:val="000000" w:themeColor="text1"/>
          <w:kern w:val="24"/>
          <w:sz w:val="24"/>
          <w:szCs w:val="24"/>
          <w:lang w:eastAsia="zh-CN"/>
        </w:rPr>
        <w:t>This is s</w:t>
      </w:r>
      <w:r w:rsidR="006F6547" w:rsidRPr="006F6547">
        <w:rPr>
          <w:rFonts w:eastAsiaTheme="minorEastAsia" w:hAnsi="Calibri"/>
          <w:color w:val="000000" w:themeColor="text1"/>
          <w:kern w:val="24"/>
          <w:sz w:val="24"/>
          <w:szCs w:val="24"/>
          <w:lang w:eastAsia="zh-CN"/>
        </w:rPr>
        <w:t>imila</w:t>
      </w:r>
      <w:r>
        <w:rPr>
          <w:rFonts w:eastAsiaTheme="minorEastAsia" w:hAnsi="Calibri"/>
          <w:color w:val="000000" w:themeColor="text1"/>
          <w:kern w:val="24"/>
          <w:sz w:val="24"/>
          <w:szCs w:val="24"/>
          <w:lang w:eastAsia="zh-CN"/>
        </w:rPr>
        <w:t>r to digestion but usually tailored</w:t>
      </w:r>
      <w:r w:rsidR="006F6547" w:rsidRPr="006F6547">
        <w:rPr>
          <w:rFonts w:eastAsiaTheme="minorEastAsia" w:hAnsi="Calibri"/>
          <w:color w:val="000000" w:themeColor="text1"/>
          <w:kern w:val="24"/>
          <w:sz w:val="24"/>
          <w:szCs w:val="24"/>
          <w:lang w:eastAsia="zh-CN"/>
        </w:rPr>
        <w:t xml:space="preserve"> to</w:t>
      </w:r>
      <w:r>
        <w:rPr>
          <w:rFonts w:eastAsiaTheme="minorEastAsia" w:hAnsi="Calibri"/>
          <w:color w:val="000000" w:themeColor="text1"/>
          <w:kern w:val="24"/>
          <w:sz w:val="24"/>
          <w:szCs w:val="24"/>
          <w:lang w:eastAsia="zh-CN"/>
        </w:rPr>
        <w:t xml:space="preserve"> specific</w:t>
      </w:r>
      <w:r w:rsidR="006F6547" w:rsidRPr="006F6547">
        <w:rPr>
          <w:rFonts w:eastAsiaTheme="minorEastAsia" w:hAnsi="Calibri"/>
          <w:color w:val="000000" w:themeColor="text1"/>
          <w:kern w:val="24"/>
          <w:sz w:val="24"/>
          <w:szCs w:val="24"/>
          <w:lang w:eastAsia="zh-CN"/>
        </w:rPr>
        <w:t xml:space="preserve"> chemicals</w:t>
      </w:r>
      <w:r>
        <w:rPr>
          <w:rFonts w:eastAsiaTheme="minorEastAsia" w:hAnsi="Calibri"/>
          <w:color w:val="000000" w:themeColor="text1"/>
          <w:kern w:val="24"/>
          <w:sz w:val="24"/>
          <w:szCs w:val="24"/>
          <w:lang w:eastAsia="zh-CN"/>
        </w:rPr>
        <w:t>.</w:t>
      </w:r>
    </w:p>
    <w:p w:rsidR="006F6547" w:rsidRPr="00A574BA" w:rsidRDefault="006F6547" w:rsidP="006F6547">
      <w:pPr>
        <w:spacing w:after="0" w:line="240" w:lineRule="auto"/>
        <w:contextualSpacing/>
        <w:rPr>
          <w:rFonts w:ascii="Times New Roman" w:eastAsia="Times New Roman" w:hAnsi="Times New Roman" w:cs="Times New Roman"/>
          <w:sz w:val="24"/>
          <w:szCs w:val="24"/>
          <w:lang w:eastAsia="zh-CN"/>
        </w:rPr>
      </w:pPr>
    </w:p>
    <w:p w:rsidR="006F6547" w:rsidRPr="006F6547" w:rsidRDefault="00A574BA" w:rsidP="006F6547">
      <w:pPr>
        <w:spacing w:after="0" w:line="240" w:lineRule="auto"/>
        <w:contextualSpacing/>
        <w:rPr>
          <w:rFonts w:eastAsiaTheme="minorEastAsia" w:hAnsi="Calibri"/>
          <w:color w:val="000000" w:themeColor="text1"/>
          <w:kern w:val="24"/>
          <w:sz w:val="24"/>
          <w:szCs w:val="24"/>
          <w:lang w:eastAsia="zh-CN"/>
        </w:rPr>
      </w:pPr>
      <w:r w:rsidRPr="00EC689E">
        <w:rPr>
          <w:rFonts w:eastAsiaTheme="minorEastAsia" w:hAnsi="Calibri"/>
          <w:b/>
          <w:color w:val="000000" w:themeColor="text1"/>
          <w:kern w:val="24"/>
          <w:sz w:val="24"/>
          <w:szCs w:val="24"/>
          <w:lang w:eastAsia="zh-CN"/>
        </w:rPr>
        <w:t xml:space="preserve">Membrane </w:t>
      </w:r>
      <w:r w:rsidR="006F6547" w:rsidRPr="00EC689E">
        <w:rPr>
          <w:rFonts w:eastAsiaTheme="minorEastAsia" w:hAnsi="Calibri"/>
          <w:b/>
          <w:color w:val="000000" w:themeColor="text1"/>
          <w:kern w:val="24"/>
          <w:sz w:val="24"/>
          <w:szCs w:val="24"/>
          <w:lang w:eastAsia="zh-CN"/>
        </w:rPr>
        <w:t>Separations</w:t>
      </w:r>
      <w:r w:rsidR="006F6547">
        <w:rPr>
          <w:rFonts w:eastAsiaTheme="minorEastAsia" w:hAnsi="Calibri"/>
          <w:color w:val="000000" w:themeColor="text1"/>
          <w:kern w:val="24"/>
          <w:sz w:val="24"/>
          <w:szCs w:val="24"/>
          <w:lang w:eastAsia="zh-CN"/>
        </w:rPr>
        <w:t xml:space="preserve"> </w:t>
      </w:r>
      <w:r w:rsidR="006F4C5B">
        <w:rPr>
          <w:rFonts w:eastAsiaTheme="minorEastAsia" w:hAnsi="Calibri"/>
          <w:color w:val="000000" w:themeColor="text1"/>
          <w:kern w:val="24"/>
          <w:sz w:val="24"/>
          <w:szCs w:val="24"/>
          <w:lang w:eastAsia="zh-CN"/>
        </w:rPr>
        <w:t>–</w:t>
      </w:r>
      <w:r w:rsidR="006F6547">
        <w:rPr>
          <w:rFonts w:eastAsiaTheme="minorEastAsia" w:hAnsi="Calibri"/>
          <w:color w:val="000000" w:themeColor="text1"/>
          <w:kern w:val="24"/>
          <w:sz w:val="24"/>
          <w:szCs w:val="24"/>
          <w:lang w:eastAsia="zh-CN"/>
        </w:rPr>
        <w:t xml:space="preserve"> </w:t>
      </w:r>
      <w:r w:rsidR="006F4C5B">
        <w:rPr>
          <w:rFonts w:eastAsiaTheme="minorEastAsia" w:hAnsi="Calibri"/>
          <w:color w:val="000000" w:themeColor="text1"/>
          <w:kern w:val="24"/>
          <w:sz w:val="24"/>
          <w:szCs w:val="24"/>
          <w:lang w:eastAsia="zh-CN"/>
        </w:rPr>
        <w:t>This c</w:t>
      </w:r>
      <w:r w:rsidR="006F6547" w:rsidRPr="006F6547">
        <w:rPr>
          <w:rFonts w:eastAsiaTheme="minorEastAsia" w:hAnsi="Calibri"/>
          <w:color w:val="000000" w:themeColor="text1"/>
          <w:kern w:val="24"/>
          <w:sz w:val="24"/>
          <w:szCs w:val="24"/>
          <w:lang w:eastAsia="zh-CN"/>
        </w:rPr>
        <w:t>an be used either biologically or chemically.</w:t>
      </w:r>
    </w:p>
    <w:p w:rsidR="006F6547" w:rsidRPr="006F6547" w:rsidRDefault="006F6547" w:rsidP="006F6547">
      <w:pPr>
        <w:spacing w:after="0" w:line="240" w:lineRule="auto"/>
        <w:contextualSpacing/>
        <w:rPr>
          <w:rFonts w:eastAsiaTheme="minorEastAsia" w:hAnsi="Calibri"/>
          <w:color w:val="000000" w:themeColor="text1"/>
          <w:kern w:val="24"/>
          <w:sz w:val="24"/>
          <w:szCs w:val="24"/>
          <w:lang w:eastAsia="zh-CN"/>
        </w:rPr>
      </w:pPr>
      <w:r w:rsidRPr="006F6547">
        <w:rPr>
          <w:rFonts w:eastAsiaTheme="minorEastAsia" w:hAnsi="Calibri"/>
          <w:color w:val="000000" w:themeColor="text1"/>
          <w:kern w:val="24"/>
          <w:sz w:val="24"/>
          <w:szCs w:val="24"/>
          <w:lang w:eastAsia="zh-CN"/>
        </w:rPr>
        <w:t>Membrane</w:t>
      </w:r>
      <w:r w:rsidR="006F4C5B">
        <w:rPr>
          <w:rFonts w:eastAsiaTheme="minorEastAsia" w:hAnsi="Calibri"/>
          <w:color w:val="000000" w:themeColor="text1"/>
          <w:kern w:val="24"/>
          <w:sz w:val="24"/>
          <w:szCs w:val="24"/>
          <w:lang w:eastAsia="zh-CN"/>
        </w:rPr>
        <w:t xml:space="preserve"> separation</w:t>
      </w:r>
      <w:r w:rsidRPr="006F6547">
        <w:rPr>
          <w:rFonts w:eastAsiaTheme="minorEastAsia" w:hAnsi="Calibri"/>
          <w:color w:val="000000" w:themeColor="text1"/>
          <w:kern w:val="24"/>
          <w:sz w:val="24"/>
          <w:szCs w:val="24"/>
          <w:lang w:eastAsia="zh-CN"/>
        </w:rPr>
        <w:t xml:space="preserve"> is designed to allow specific chemicals</w:t>
      </w:r>
      <w:r w:rsidR="006F4C5B">
        <w:rPr>
          <w:rFonts w:eastAsiaTheme="minorEastAsia" w:hAnsi="Calibri"/>
          <w:color w:val="000000" w:themeColor="text1"/>
          <w:kern w:val="24"/>
          <w:sz w:val="24"/>
          <w:szCs w:val="24"/>
          <w:lang w:eastAsia="zh-CN"/>
        </w:rPr>
        <w:t xml:space="preserve"> to permeate through. This c</w:t>
      </w:r>
      <w:r w:rsidRPr="006F6547">
        <w:rPr>
          <w:rFonts w:eastAsiaTheme="minorEastAsia" w:hAnsi="Calibri"/>
          <w:color w:val="000000" w:themeColor="text1"/>
          <w:kern w:val="24"/>
          <w:sz w:val="24"/>
          <w:szCs w:val="24"/>
          <w:lang w:eastAsia="zh-CN"/>
        </w:rPr>
        <w:t>an be pressure or electrical</w:t>
      </w:r>
      <w:r w:rsidR="006F4C5B">
        <w:rPr>
          <w:rFonts w:eastAsiaTheme="minorEastAsia" w:hAnsi="Calibri"/>
          <w:color w:val="000000" w:themeColor="text1"/>
          <w:kern w:val="24"/>
          <w:sz w:val="24"/>
          <w:szCs w:val="24"/>
          <w:lang w:eastAsia="zh-CN"/>
        </w:rPr>
        <w:t>ly</w:t>
      </w:r>
      <w:r w:rsidRPr="006F6547">
        <w:rPr>
          <w:rFonts w:eastAsiaTheme="minorEastAsia" w:hAnsi="Calibri"/>
          <w:color w:val="000000" w:themeColor="text1"/>
          <w:kern w:val="24"/>
          <w:sz w:val="24"/>
          <w:szCs w:val="24"/>
          <w:lang w:eastAsia="zh-CN"/>
        </w:rPr>
        <w:t xml:space="preserve"> driven</w:t>
      </w:r>
      <w:r w:rsidR="006F4C5B">
        <w:rPr>
          <w:rFonts w:eastAsiaTheme="minorEastAsia" w:hAnsi="Calibri"/>
          <w:color w:val="000000" w:themeColor="text1"/>
          <w:kern w:val="24"/>
          <w:sz w:val="24"/>
          <w:szCs w:val="24"/>
          <w:lang w:eastAsia="zh-CN"/>
        </w:rPr>
        <w:t>.</w:t>
      </w:r>
    </w:p>
    <w:p w:rsidR="006F6547" w:rsidRPr="006F6547" w:rsidRDefault="006F6547" w:rsidP="006F6547">
      <w:pPr>
        <w:spacing w:after="0" w:line="240" w:lineRule="auto"/>
        <w:contextualSpacing/>
        <w:rPr>
          <w:rFonts w:eastAsiaTheme="minorEastAsia" w:hAnsi="Calibri"/>
          <w:color w:val="000000" w:themeColor="text1"/>
          <w:kern w:val="24"/>
          <w:sz w:val="24"/>
          <w:szCs w:val="24"/>
          <w:lang w:eastAsia="zh-CN"/>
        </w:rPr>
      </w:pPr>
      <w:r w:rsidRPr="006F6547">
        <w:rPr>
          <w:rFonts w:eastAsiaTheme="minorEastAsia" w:hAnsi="Calibri"/>
          <w:color w:val="000000" w:themeColor="text1"/>
          <w:kern w:val="24"/>
          <w:sz w:val="24"/>
          <w:szCs w:val="24"/>
          <w:lang w:eastAsia="zh-CN"/>
        </w:rPr>
        <w:t>Pressure - Requires no chemicals, diffusion is via concentration gradients</w:t>
      </w:r>
      <w:r w:rsidR="006F4C5B">
        <w:rPr>
          <w:rFonts w:eastAsiaTheme="minorEastAsia" w:hAnsi="Calibri"/>
          <w:color w:val="000000" w:themeColor="text1"/>
          <w:kern w:val="24"/>
          <w:sz w:val="24"/>
          <w:szCs w:val="24"/>
          <w:lang w:eastAsia="zh-CN"/>
        </w:rPr>
        <w:t>.</w:t>
      </w:r>
    </w:p>
    <w:p w:rsidR="00A574BA" w:rsidRPr="00A574BA" w:rsidRDefault="006F6547" w:rsidP="006F6547">
      <w:pPr>
        <w:spacing w:after="0" w:line="240" w:lineRule="auto"/>
        <w:contextualSpacing/>
        <w:rPr>
          <w:rFonts w:ascii="Times New Roman" w:eastAsia="Times New Roman" w:hAnsi="Times New Roman" w:cs="Times New Roman"/>
          <w:sz w:val="24"/>
          <w:szCs w:val="24"/>
          <w:lang w:eastAsia="zh-CN"/>
        </w:rPr>
      </w:pPr>
      <w:r w:rsidRPr="006F6547">
        <w:rPr>
          <w:rFonts w:eastAsiaTheme="minorEastAsia" w:hAnsi="Calibri"/>
          <w:color w:val="000000" w:themeColor="text1"/>
          <w:kern w:val="24"/>
          <w:sz w:val="24"/>
          <w:szCs w:val="24"/>
          <w:lang w:eastAsia="zh-CN"/>
        </w:rPr>
        <w:t>Electrical – electrically forces ions across the membrane leaving purified water on one side</w:t>
      </w:r>
      <w:r w:rsidR="006F4C5B">
        <w:rPr>
          <w:rFonts w:eastAsiaTheme="minorEastAsia" w:hAnsi="Calibri"/>
          <w:color w:val="000000" w:themeColor="text1"/>
          <w:kern w:val="24"/>
          <w:sz w:val="24"/>
          <w:szCs w:val="24"/>
          <w:lang w:eastAsia="zh-CN"/>
        </w:rPr>
        <w:t>.</w:t>
      </w:r>
    </w:p>
    <w:p w:rsidR="006F4C5B" w:rsidRDefault="006F4C5B" w:rsidP="00A574BA">
      <w:pPr>
        <w:spacing w:after="0" w:line="240" w:lineRule="auto"/>
        <w:contextualSpacing/>
        <w:rPr>
          <w:b/>
        </w:rPr>
      </w:pPr>
    </w:p>
    <w:p w:rsidR="00A574BA" w:rsidRDefault="00A574BA" w:rsidP="00A574BA">
      <w:pPr>
        <w:spacing w:after="0" w:line="240" w:lineRule="auto"/>
        <w:contextualSpacing/>
        <w:rPr>
          <w:rFonts w:eastAsiaTheme="minorEastAsia" w:hAnsi="Calibri"/>
          <w:color w:val="000000" w:themeColor="text1"/>
          <w:kern w:val="24"/>
          <w:sz w:val="24"/>
          <w:szCs w:val="24"/>
          <w:lang w:eastAsia="zh-CN"/>
        </w:rPr>
      </w:pPr>
      <w:r w:rsidRPr="00EC689E">
        <w:rPr>
          <w:rFonts w:eastAsiaTheme="minorEastAsia" w:hAnsi="Calibri"/>
          <w:b/>
          <w:color w:val="000000" w:themeColor="text1"/>
          <w:kern w:val="24"/>
          <w:sz w:val="24"/>
          <w:szCs w:val="24"/>
          <w:lang w:eastAsia="zh-CN"/>
        </w:rPr>
        <w:t>Advanced Oxidation Processes</w:t>
      </w:r>
      <w:r w:rsidR="006F6547">
        <w:rPr>
          <w:rFonts w:eastAsiaTheme="minorEastAsia" w:hAnsi="Calibri"/>
          <w:color w:val="000000" w:themeColor="text1"/>
          <w:kern w:val="24"/>
          <w:sz w:val="24"/>
          <w:szCs w:val="24"/>
          <w:lang w:eastAsia="zh-CN"/>
        </w:rPr>
        <w:t xml:space="preserve"> </w:t>
      </w:r>
      <w:r w:rsidR="006F4C5B">
        <w:rPr>
          <w:rFonts w:eastAsiaTheme="minorEastAsia" w:hAnsi="Calibri"/>
          <w:color w:val="000000" w:themeColor="text1"/>
          <w:kern w:val="24"/>
          <w:sz w:val="24"/>
          <w:szCs w:val="24"/>
          <w:lang w:eastAsia="zh-CN"/>
        </w:rPr>
        <w:t>–</w:t>
      </w:r>
      <w:r w:rsidR="006F6547">
        <w:rPr>
          <w:rFonts w:eastAsiaTheme="minorEastAsia" w:hAnsi="Calibri"/>
          <w:color w:val="000000" w:themeColor="text1"/>
          <w:kern w:val="24"/>
          <w:sz w:val="24"/>
          <w:szCs w:val="24"/>
          <w:lang w:eastAsia="zh-CN"/>
        </w:rPr>
        <w:t xml:space="preserve"> </w:t>
      </w:r>
      <w:r w:rsidR="006F4C5B">
        <w:rPr>
          <w:rFonts w:eastAsiaTheme="minorEastAsia" w:hAnsi="Calibri"/>
          <w:color w:val="000000" w:themeColor="text1"/>
          <w:kern w:val="24"/>
          <w:sz w:val="24"/>
          <w:szCs w:val="24"/>
          <w:lang w:eastAsia="zh-CN"/>
        </w:rPr>
        <w:t>This u</w:t>
      </w:r>
      <w:r w:rsidR="006F6547" w:rsidRPr="006F6547">
        <w:rPr>
          <w:rFonts w:eastAsiaTheme="minorEastAsia" w:hAnsi="Calibri"/>
          <w:color w:val="000000" w:themeColor="text1"/>
          <w:kern w:val="24"/>
          <w:sz w:val="24"/>
          <w:szCs w:val="24"/>
          <w:lang w:eastAsia="zh-CN"/>
        </w:rPr>
        <w:t>se</w:t>
      </w:r>
      <w:r w:rsidR="006F4C5B">
        <w:rPr>
          <w:rFonts w:eastAsiaTheme="minorEastAsia" w:hAnsi="Calibri"/>
          <w:color w:val="000000" w:themeColor="text1"/>
          <w:kern w:val="24"/>
          <w:sz w:val="24"/>
          <w:szCs w:val="24"/>
          <w:lang w:eastAsia="zh-CN"/>
        </w:rPr>
        <w:t>s</w:t>
      </w:r>
      <w:r w:rsidR="006F6547" w:rsidRPr="006F6547">
        <w:rPr>
          <w:rFonts w:eastAsiaTheme="minorEastAsia" w:hAnsi="Calibri"/>
          <w:color w:val="000000" w:themeColor="text1"/>
          <w:kern w:val="24"/>
          <w:sz w:val="24"/>
          <w:szCs w:val="24"/>
          <w:lang w:eastAsia="zh-CN"/>
        </w:rPr>
        <w:t xml:space="preserve"> hydrogen peroxide, ozone and UV to oxidise organics and non-organics in the waste water</w:t>
      </w:r>
      <w:r w:rsidR="006F6547">
        <w:rPr>
          <w:rFonts w:eastAsiaTheme="minorEastAsia" w:hAnsi="Calibri"/>
          <w:color w:val="000000" w:themeColor="text1"/>
          <w:kern w:val="24"/>
          <w:sz w:val="24"/>
          <w:szCs w:val="24"/>
          <w:lang w:eastAsia="zh-CN"/>
        </w:rPr>
        <w:t xml:space="preserve">. </w:t>
      </w:r>
    </w:p>
    <w:p w:rsidR="006F6547" w:rsidRPr="00A574BA" w:rsidRDefault="006F6547" w:rsidP="00A574BA">
      <w:pPr>
        <w:spacing w:after="0" w:line="240" w:lineRule="auto"/>
        <w:contextualSpacing/>
        <w:rPr>
          <w:rFonts w:ascii="Times New Roman" w:eastAsia="Times New Roman" w:hAnsi="Times New Roman" w:cs="Times New Roman"/>
          <w:sz w:val="24"/>
          <w:szCs w:val="24"/>
          <w:lang w:eastAsia="zh-CN"/>
        </w:rPr>
      </w:pPr>
    </w:p>
    <w:p w:rsidR="00A574BA" w:rsidRDefault="006F6547" w:rsidP="006F6547">
      <w:pPr>
        <w:spacing w:after="0" w:line="240" w:lineRule="auto"/>
        <w:contextualSpacing/>
        <w:rPr>
          <w:rFonts w:eastAsiaTheme="minorEastAsia" w:hAnsi="Calibri"/>
          <w:color w:val="000000" w:themeColor="text1"/>
          <w:kern w:val="24"/>
          <w:position w:val="1"/>
          <w:sz w:val="24"/>
          <w:szCs w:val="24"/>
          <w:lang w:eastAsia="zh-CN"/>
        </w:rPr>
      </w:pPr>
      <w:r w:rsidRPr="00EC689E">
        <w:rPr>
          <w:rFonts w:eastAsiaTheme="minorEastAsia" w:hAnsi="Calibri"/>
          <w:b/>
          <w:color w:val="000000" w:themeColor="text1"/>
          <w:kern w:val="24"/>
          <w:position w:val="1"/>
          <w:sz w:val="24"/>
          <w:szCs w:val="24"/>
          <w:lang w:eastAsia="zh-CN"/>
        </w:rPr>
        <w:t>Electrocoagulation</w:t>
      </w:r>
      <w:r>
        <w:rPr>
          <w:rFonts w:eastAsiaTheme="minorEastAsia" w:hAnsi="Calibri"/>
          <w:color w:val="000000" w:themeColor="text1"/>
          <w:kern w:val="24"/>
          <w:position w:val="1"/>
          <w:sz w:val="24"/>
          <w:szCs w:val="24"/>
          <w:lang w:eastAsia="zh-CN"/>
        </w:rPr>
        <w:t xml:space="preserve"> </w:t>
      </w:r>
      <w:r w:rsidR="006F4C5B">
        <w:rPr>
          <w:rFonts w:eastAsiaTheme="minorEastAsia" w:hAnsi="Calibri"/>
          <w:color w:val="000000" w:themeColor="text1"/>
          <w:kern w:val="24"/>
          <w:position w:val="1"/>
          <w:sz w:val="24"/>
          <w:szCs w:val="24"/>
          <w:lang w:eastAsia="zh-CN"/>
        </w:rPr>
        <w:t>–This u</w:t>
      </w:r>
      <w:r w:rsidRPr="006F6547">
        <w:rPr>
          <w:rFonts w:eastAsiaTheme="minorEastAsia" w:hAnsi="Calibri"/>
          <w:color w:val="000000" w:themeColor="text1"/>
          <w:kern w:val="24"/>
          <w:position w:val="1"/>
          <w:sz w:val="24"/>
          <w:szCs w:val="24"/>
          <w:lang w:eastAsia="zh-CN"/>
        </w:rPr>
        <w:t>ses an electric charge to cause particles in the water to coagulate</w:t>
      </w:r>
      <w:r w:rsidR="006F4C5B">
        <w:rPr>
          <w:rFonts w:eastAsiaTheme="minorEastAsia" w:hAnsi="Calibri"/>
          <w:color w:val="000000" w:themeColor="text1"/>
          <w:kern w:val="24"/>
          <w:position w:val="1"/>
          <w:sz w:val="24"/>
          <w:szCs w:val="24"/>
          <w:lang w:eastAsia="zh-CN"/>
        </w:rPr>
        <w:t xml:space="preserve"> which</w:t>
      </w:r>
      <w:r w:rsidRPr="006F6547">
        <w:rPr>
          <w:rFonts w:eastAsiaTheme="minorEastAsia" w:hAnsi="Calibri"/>
          <w:color w:val="000000" w:themeColor="text1"/>
          <w:kern w:val="24"/>
          <w:position w:val="1"/>
          <w:sz w:val="24"/>
          <w:szCs w:val="24"/>
          <w:lang w:eastAsia="zh-CN"/>
        </w:rPr>
        <w:t xml:space="preserve"> can then be removed in sludge through filtration</w:t>
      </w:r>
      <w:r w:rsidR="006F4C5B">
        <w:rPr>
          <w:rFonts w:eastAsiaTheme="minorEastAsia" w:hAnsi="Calibri"/>
          <w:color w:val="000000" w:themeColor="text1"/>
          <w:kern w:val="24"/>
          <w:position w:val="1"/>
          <w:sz w:val="24"/>
          <w:szCs w:val="24"/>
          <w:lang w:eastAsia="zh-CN"/>
        </w:rPr>
        <w:t>.</w:t>
      </w:r>
    </w:p>
    <w:p w:rsidR="006F6547" w:rsidRDefault="006F6547" w:rsidP="006F6547">
      <w:pPr>
        <w:spacing w:after="0" w:line="240" w:lineRule="auto"/>
        <w:contextualSpacing/>
        <w:rPr>
          <w:rFonts w:ascii="Times New Roman" w:eastAsia="Times New Roman" w:hAnsi="Times New Roman" w:cs="Times New Roman"/>
          <w:sz w:val="24"/>
          <w:szCs w:val="24"/>
          <w:lang w:eastAsia="zh-CN"/>
        </w:rPr>
      </w:pPr>
    </w:p>
    <w:p w:rsidR="00A574BA" w:rsidRPr="00A574BA" w:rsidRDefault="00A574BA" w:rsidP="00A574BA">
      <w:pPr>
        <w:spacing w:after="0" w:line="240" w:lineRule="auto"/>
        <w:contextualSpacing/>
        <w:rPr>
          <w:rFonts w:ascii="Times New Roman" w:eastAsia="Times New Roman" w:hAnsi="Times New Roman" w:cs="Times New Roman"/>
          <w:sz w:val="24"/>
          <w:szCs w:val="24"/>
          <w:lang w:eastAsia="zh-CN"/>
        </w:rPr>
      </w:pPr>
    </w:p>
    <w:p w:rsidR="00A574BA" w:rsidRDefault="00A574BA" w:rsidP="00A574BA">
      <w:pPr>
        <w:rPr>
          <w:b/>
        </w:rPr>
      </w:pPr>
    </w:p>
    <w:p w:rsidR="00C43901" w:rsidRDefault="00C43901" w:rsidP="00C43901">
      <w:pPr>
        <w:rPr>
          <w:b/>
          <w:u w:val="single"/>
        </w:rPr>
      </w:pPr>
      <w:r>
        <w:rPr>
          <w:b/>
          <w:u w:val="single"/>
        </w:rPr>
        <w:t xml:space="preserve">Possible Methods for </w:t>
      </w:r>
      <w:r w:rsidR="00A574BA" w:rsidRPr="0096324C">
        <w:rPr>
          <w:b/>
          <w:u w:val="single"/>
        </w:rPr>
        <w:t>Space</w:t>
      </w:r>
      <w:r>
        <w:rPr>
          <w:b/>
          <w:u w:val="single"/>
        </w:rPr>
        <w:t xml:space="preserve"> Station</w:t>
      </w:r>
    </w:p>
    <w:p w:rsidR="006F6547" w:rsidRPr="00A574BA" w:rsidRDefault="00A574BA" w:rsidP="006F4C5B">
      <w:pPr>
        <w:rPr>
          <w:rFonts w:ascii="Times New Roman" w:eastAsia="Times New Roman" w:hAnsi="Times New Roman" w:cs="Times New Roman"/>
          <w:sz w:val="24"/>
          <w:szCs w:val="24"/>
          <w:lang w:eastAsia="zh-CN"/>
        </w:rPr>
      </w:pPr>
      <w:r w:rsidRPr="00EC689E">
        <w:rPr>
          <w:rFonts w:eastAsiaTheme="minorEastAsia" w:hAnsi="Calibri"/>
          <w:b/>
          <w:color w:val="000000" w:themeColor="text1"/>
          <w:kern w:val="24"/>
          <w:sz w:val="24"/>
          <w:szCs w:val="24"/>
          <w:lang w:eastAsia="zh-CN"/>
        </w:rPr>
        <w:t>ISS Baseline Technology</w:t>
      </w:r>
      <w:r w:rsidR="006F6547">
        <w:rPr>
          <w:rFonts w:eastAsiaTheme="minorEastAsia" w:hAnsi="Calibri"/>
          <w:color w:val="000000" w:themeColor="text1"/>
          <w:kern w:val="24"/>
          <w:sz w:val="24"/>
          <w:szCs w:val="24"/>
          <w:lang w:eastAsia="zh-CN"/>
        </w:rPr>
        <w:t xml:space="preserve"> </w:t>
      </w:r>
      <w:r w:rsidR="006F4C5B">
        <w:rPr>
          <w:rFonts w:eastAsiaTheme="minorEastAsia" w:hAnsi="Calibri"/>
          <w:color w:val="000000" w:themeColor="text1"/>
          <w:kern w:val="24"/>
          <w:sz w:val="24"/>
          <w:szCs w:val="24"/>
          <w:lang w:eastAsia="zh-CN"/>
        </w:rPr>
        <w:t>–This uses a m</w:t>
      </w:r>
      <w:r w:rsidR="006F6547" w:rsidRPr="006F6547">
        <w:rPr>
          <w:rFonts w:eastAsiaTheme="minorEastAsia" w:hAnsi="Calibri"/>
          <w:color w:val="000000" w:themeColor="text1"/>
          <w:kern w:val="24"/>
          <w:sz w:val="24"/>
          <w:szCs w:val="24"/>
          <w:lang w:eastAsia="zh-CN"/>
        </w:rPr>
        <w:t>ultist</w:t>
      </w:r>
      <w:r w:rsidR="006F4C5B">
        <w:rPr>
          <w:rFonts w:eastAsiaTheme="minorEastAsia" w:hAnsi="Calibri"/>
          <w:color w:val="000000" w:themeColor="text1"/>
          <w:kern w:val="24"/>
          <w:sz w:val="24"/>
          <w:szCs w:val="24"/>
          <w:lang w:eastAsia="zh-CN"/>
        </w:rPr>
        <w:t>age approach to recover water, leading</w:t>
      </w:r>
      <w:r w:rsidR="006F6547" w:rsidRPr="006F6547">
        <w:rPr>
          <w:rFonts w:eastAsiaTheme="minorEastAsia" w:hAnsi="Calibri"/>
          <w:color w:val="000000" w:themeColor="text1"/>
          <w:kern w:val="24"/>
          <w:sz w:val="24"/>
          <w:szCs w:val="24"/>
          <w:lang w:eastAsia="zh-CN"/>
        </w:rPr>
        <w:t xml:space="preserve"> to</w:t>
      </w:r>
      <w:r w:rsidR="006F4C5B">
        <w:rPr>
          <w:rFonts w:eastAsiaTheme="minorEastAsia" w:hAnsi="Calibri"/>
          <w:color w:val="000000" w:themeColor="text1"/>
          <w:kern w:val="24"/>
          <w:sz w:val="24"/>
          <w:szCs w:val="24"/>
          <w:lang w:eastAsia="zh-CN"/>
        </w:rPr>
        <w:t xml:space="preserve"> the</w:t>
      </w:r>
      <w:r w:rsidR="006F6547" w:rsidRPr="006F6547">
        <w:rPr>
          <w:rFonts w:eastAsiaTheme="minorEastAsia" w:hAnsi="Calibri"/>
          <w:color w:val="000000" w:themeColor="text1"/>
          <w:kern w:val="24"/>
          <w:sz w:val="24"/>
          <w:szCs w:val="24"/>
          <w:lang w:eastAsia="zh-CN"/>
        </w:rPr>
        <w:t xml:space="preserve"> development of O</w:t>
      </w:r>
      <w:r w:rsidR="006F4C5B">
        <w:rPr>
          <w:rFonts w:eastAsiaTheme="minorEastAsia" w:hAnsi="Calibri"/>
          <w:color w:val="000000" w:themeColor="text1"/>
          <w:kern w:val="24"/>
          <w:sz w:val="24"/>
          <w:szCs w:val="24"/>
          <w:lang w:eastAsia="zh-CN"/>
        </w:rPr>
        <w:t>rbital Replacement Units (ORUs). These</w:t>
      </w:r>
      <w:r w:rsidR="006F6547" w:rsidRPr="006F6547">
        <w:rPr>
          <w:rFonts w:eastAsiaTheme="minorEastAsia" w:hAnsi="Calibri"/>
          <w:color w:val="000000" w:themeColor="text1"/>
          <w:kern w:val="24"/>
          <w:sz w:val="24"/>
          <w:szCs w:val="24"/>
          <w:lang w:eastAsia="zh-CN"/>
        </w:rPr>
        <w:t xml:space="preserve"> are individual elements that can be replaced in orbit.</w:t>
      </w:r>
      <w:r w:rsidR="006F4C5B">
        <w:rPr>
          <w:rFonts w:eastAsiaTheme="minorEastAsia" w:hAnsi="Calibri"/>
          <w:color w:val="000000" w:themeColor="text1"/>
          <w:kern w:val="24"/>
          <w:sz w:val="24"/>
          <w:szCs w:val="24"/>
          <w:lang w:eastAsia="zh-CN"/>
        </w:rPr>
        <w:t xml:space="preserve"> </w:t>
      </w:r>
      <w:r w:rsidR="006F6547" w:rsidRPr="006F6547">
        <w:rPr>
          <w:rFonts w:eastAsiaTheme="minorEastAsia" w:hAnsi="Calibri"/>
          <w:color w:val="000000" w:themeColor="text1"/>
          <w:kern w:val="24"/>
          <w:sz w:val="24"/>
          <w:szCs w:val="24"/>
          <w:lang w:eastAsia="zh-CN"/>
        </w:rPr>
        <w:t>Process consists of multiple filtration units, volatile removal units and a quality control unit.</w:t>
      </w:r>
      <w:r w:rsidR="006F4C5B">
        <w:rPr>
          <w:rFonts w:eastAsiaTheme="minorEastAsia" w:hAnsi="Calibri"/>
          <w:color w:val="000000" w:themeColor="text1"/>
          <w:kern w:val="24"/>
          <w:sz w:val="24"/>
          <w:szCs w:val="24"/>
          <w:lang w:eastAsia="zh-CN"/>
        </w:rPr>
        <w:t xml:space="preserve"> </w:t>
      </w:r>
    </w:p>
    <w:p w:rsidR="00A574BA" w:rsidRDefault="00A574BA" w:rsidP="0002319C">
      <w:pPr>
        <w:spacing w:after="0" w:line="240" w:lineRule="auto"/>
        <w:contextualSpacing/>
        <w:rPr>
          <w:rFonts w:eastAsiaTheme="minorEastAsia" w:hAnsi="Calibri"/>
          <w:color w:val="000000" w:themeColor="text1"/>
          <w:kern w:val="24"/>
          <w:sz w:val="24"/>
          <w:szCs w:val="24"/>
          <w:lang w:eastAsia="zh-CN"/>
        </w:rPr>
      </w:pPr>
      <w:r w:rsidRPr="00EC689E">
        <w:rPr>
          <w:rFonts w:eastAsiaTheme="minorEastAsia" w:hAnsi="Calibri"/>
          <w:b/>
          <w:color w:val="000000" w:themeColor="text1"/>
          <w:kern w:val="24"/>
          <w:sz w:val="24"/>
          <w:szCs w:val="24"/>
          <w:lang w:eastAsia="zh-CN"/>
        </w:rPr>
        <w:t>Vapour Phase Catalytic Ammonia Reactor (VPCAR)</w:t>
      </w:r>
      <w:r w:rsidR="006F6547">
        <w:rPr>
          <w:rFonts w:eastAsiaTheme="minorEastAsia" w:hAnsi="Calibri"/>
          <w:color w:val="000000" w:themeColor="text1"/>
          <w:kern w:val="24"/>
          <w:sz w:val="24"/>
          <w:szCs w:val="24"/>
          <w:lang w:eastAsia="zh-CN"/>
        </w:rPr>
        <w:t xml:space="preserve"> </w:t>
      </w:r>
      <w:r w:rsidR="006F4C5B">
        <w:rPr>
          <w:rFonts w:eastAsiaTheme="minorEastAsia" w:hAnsi="Calibri"/>
          <w:color w:val="000000" w:themeColor="text1"/>
          <w:kern w:val="24"/>
          <w:sz w:val="24"/>
          <w:szCs w:val="24"/>
          <w:lang w:eastAsia="zh-CN"/>
        </w:rPr>
        <w:t>–</w:t>
      </w:r>
      <w:r w:rsidR="006F6547">
        <w:rPr>
          <w:rFonts w:eastAsiaTheme="minorEastAsia" w:hAnsi="Calibri"/>
          <w:color w:val="000000" w:themeColor="text1"/>
          <w:kern w:val="24"/>
          <w:sz w:val="24"/>
          <w:szCs w:val="24"/>
          <w:lang w:eastAsia="zh-CN"/>
        </w:rPr>
        <w:t xml:space="preserve"> </w:t>
      </w:r>
      <w:r w:rsidR="006F4C5B">
        <w:rPr>
          <w:rFonts w:eastAsiaTheme="minorEastAsia" w:hAnsi="Calibri"/>
          <w:color w:val="000000" w:themeColor="text1"/>
          <w:kern w:val="24"/>
          <w:sz w:val="24"/>
          <w:szCs w:val="24"/>
          <w:lang w:eastAsia="zh-CN"/>
        </w:rPr>
        <w:t>This is a single stage</w:t>
      </w:r>
      <w:r w:rsidR="0002319C" w:rsidRPr="0002319C">
        <w:rPr>
          <w:rFonts w:eastAsiaTheme="minorEastAsia" w:hAnsi="Calibri"/>
          <w:color w:val="000000" w:themeColor="text1"/>
          <w:kern w:val="24"/>
          <w:sz w:val="24"/>
          <w:szCs w:val="24"/>
          <w:lang w:eastAsia="zh-CN"/>
        </w:rPr>
        <w:t xml:space="preserve"> system that can handle all quality of waters to produce potable water</w:t>
      </w:r>
      <w:r w:rsidR="006F4C5B">
        <w:rPr>
          <w:rFonts w:eastAsiaTheme="minorEastAsia" w:hAnsi="Calibri"/>
          <w:color w:val="000000" w:themeColor="text1"/>
          <w:kern w:val="24"/>
          <w:sz w:val="24"/>
          <w:szCs w:val="24"/>
          <w:lang w:eastAsia="zh-CN"/>
        </w:rPr>
        <w:t>. The m</w:t>
      </w:r>
      <w:r w:rsidR="0002319C" w:rsidRPr="0002319C">
        <w:rPr>
          <w:rFonts w:eastAsiaTheme="minorEastAsia" w:hAnsi="Calibri"/>
          <w:color w:val="000000" w:themeColor="text1"/>
          <w:kern w:val="24"/>
          <w:sz w:val="24"/>
          <w:szCs w:val="24"/>
          <w:lang w:eastAsia="zh-CN"/>
        </w:rPr>
        <w:t>ain unit in VPCAR system is the wiped-film rotating disk evaporator.  This removes undesirables from</w:t>
      </w:r>
      <w:r w:rsidR="00A341AC">
        <w:rPr>
          <w:rFonts w:eastAsiaTheme="minorEastAsia" w:hAnsi="Calibri"/>
          <w:color w:val="000000" w:themeColor="text1"/>
          <w:kern w:val="24"/>
          <w:sz w:val="24"/>
          <w:szCs w:val="24"/>
          <w:lang w:eastAsia="zh-CN"/>
        </w:rPr>
        <w:t xml:space="preserve"> the feed in a bleed stream</w:t>
      </w:r>
      <w:r w:rsidR="0002319C" w:rsidRPr="0002319C">
        <w:rPr>
          <w:rFonts w:eastAsiaTheme="minorEastAsia" w:hAnsi="Calibri"/>
          <w:color w:val="000000" w:themeColor="text1"/>
          <w:kern w:val="24"/>
          <w:sz w:val="24"/>
          <w:szCs w:val="24"/>
          <w:lang w:eastAsia="zh-CN"/>
        </w:rPr>
        <w:t xml:space="preserve"> and evaporates the aqueous feed.</w:t>
      </w:r>
      <w:r w:rsidR="006F4C5B">
        <w:rPr>
          <w:rFonts w:eastAsiaTheme="minorEastAsia" w:hAnsi="Calibri"/>
          <w:color w:val="000000" w:themeColor="text1"/>
          <w:kern w:val="24"/>
          <w:sz w:val="24"/>
          <w:szCs w:val="24"/>
          <w:lang w:eastAsia="zh-CN"/>
        </w:rPr>
        <w:t xml:space="preserve"> </w:t>
      </w:r>
      <w:r w:rsidR="00A341AC">
        <w:rPr>
          <w:rFonts w:eastAsiaTheme="minorEastAsia" w:hAnsi="Calibri"/>
          <w:color w:val="000000" w:themeColor="text1"/>
          <w:kern w:val="24"/>
          <w:sz w:val="24"/>
          <w:szCs w:val="24"/>
          <w:lang w:eastAsia="zh-CN"/>
        </w:rPr>
        <w:t>The v</w:t>
      </w:r>
      <w:r w:rsidR="0002319C" w:rsidRPr="0002319C">
        <w:rPr>
          <w:rFonts w:eastAsiaTheme="minorEastAsia" w:hAnsi="Calibri"/>
          <w:color w:val="000000" w:themeColor="text1"/>
          <w:kern w:val="24"/>
          <w:sz w:val="24"/>
          <w:szCs w:val="24"/>
          <w:lang w:eastAsia="zh-CN"/>
        </w:rPr>
        <w:t>olatiles are</w:t>
      </w:r>
      <w:r w:rsidR="00A341AC">
        <w:rPr>
          <w:rFonts w:eastAsiaTheme="minorEastAsia" w:hAnsi="Calibri"/>
          <w:color w:val="000000" w:themeColor="text1"/>
          <w:kern w:val="24"/>
          <w:sz w:val="24"/>
          <w:szCs w:val="24"/>
          <w:lang w:eastAsia="zh-CN"/>
        </w:rPr>
        <w:t xml:space="preserve"> then</w:t>
      </w:r>
      <w:r w:rsidR="0002319C" w:rsidRPr="0002319C">
        <w:rPr>
          <w:rFonts w:eastAsiaTheme="minorEastAsia" w:hAnsi="Calibri"/>
          <w:color w:val="000000" w:themeColor="text1"/>
          <w:kern w:val="24"/>
          <w:sz w:val="24"/>
          <w:szCs w:val="24"/>
          <w:lang w:eastAsia="zh-CN"/>
        </w:rPr>
        <w:t xml:space="preserve"> removed using an oxidation reactor which produces CO2, H2O and N2O.</w:t>
      </w:r>
      <w:r w:rsidR="00A341AC">
        <w:rPr>
          <w:rFonts w:eastAsiaTheme="minorEastAsia" w:hAnsi="Calibri"/>
          <w:color w:val="000000" w:themeColor="text1"/>
          <w:kern w:val="24"/>
          <w:sz w:val="24"/>
          <w:szCs w:val="24"/>
          <w:lang w:eastAsia="zh-CN"/>
        </w:rPr>
        <w:t xml:space="preserve"> A r</w:t>
      </w:r>
      <w:r w:rsidR="0002319C" w:rsidRPr="0002319C">
        <w:rPr>
          <w:rFonts w:eastAsiaTheme="minorEastAsia" w:hAnsi="Calibri"/>
          <w:color w:val="000000" w:themeColor="text1"/>
          <w:kern w:val="24"/>
          <w:sz w:val="24"/>
          <w:szCs w:val="24"/>
          <w:lang w:eastAsia="zh-CN"/>
        </w:rPr>
        <w:t>educing reactor converts N2O to O2 and N2</w:t>
      </w:r>
      <w:r w:rsidR="0002319C">
        <w:rPr>
          <w:rFonts w:eastAsiaTheme="minorEastAsia" w:hAnsi="Calibri"/>
          <w:color w:val="000000" w:themeColor="text1"/>
          <w:kern w:val="24"/>
          <w:sz w:val="24"/>
          <w:szCs w:val="24"/>
          <w:lang w:eastAsia="zh-CN"/>
        </w:rPr>
        <w:t>.</w:t>
      </w:r>
    </w:p>
    <w:p w:rsidR="0002319C" w:rsidRPr="00A574BA" w:rsidRDefault="0002319C" w:rsidP="0002319C">
      <w:pPr>
        <w:spacing w:after="0" w:line="240" w:lineRule="auto"/>
        <w:contextualSpacing/>
        <w:rPr>
          <w:rFonts w:ascii="Times New Roman" w:eastAsia="Times New Roman" w:hAnsi="Times New Roman" w:cs="Times New Roman"/>
          <w:sz w:val="24"/>
          <w:szCs w:val="24"/>
          <w:lang w:eastAsia="zh-CN"/>
        </w:rPr>
      </w:pPr>
    </w:p>
    <w:p w:rsidR="00A574BA" w:rsidRDefault="00A574BA" w:rsidP="0002319C">
      <w:pPr>
        <w:spacing w:after="0" w:line="240" w:lineRule="auto"/>
        <w:contextualSpacing/>
        <w:rPr>
          <w:rFonts w:eastAsiaTheme="minorEastAsia" w:hAnsi="Calibri"/>
          <w:color w:val="000000" w:themeColor="text1"/>
          <w:kern w:val="24"/>
          <w:sz w:val="24"/>
          <w:szCs w:val="24"/>
          <w:lang w:eastAsia="zh-CN"/>
        </w:rPr>
      </w:pPr>
      <w:r w:rsidRPr="00EC689E">
        <w:rPr>
          <w:rFonts w:eastAsiaTheme="minorEastAsia" w:hAnsi="Calibri"/>
          <w:b/>
          <w:color w:val="000000" w:themeColor="text1"/>
          <w:kern w:val="24"/>
          <w:sz w:val="24"/>
          <w:szCs w:val="24"/>
          <w:lang w:eastAsia="zh-CN"/>
        </w:rPr>
        <w:t>Direct Osmotic Concentration (DOC)</w:t>
      </w:r>
      <w:r w:rsidR="0002319C">
        <w:rPr>
          <w:rFonts w:eastAsiaTheme="minorEastAsia" w:hAnsi="Calibri"/>
          <w:color w:val="000000" w:themeColor="text1"/>
          <w:kern w:val="24"/>
          <w:sz w:val="24"/>
          <w:szCs w:val="24"/>
          <w:lang w:eastAsia="zh-CN"/>
        </w:rPr>
        <w:t xml:space="preserve"> - </w:t>
      </w:r>
      <w:r w:rsidR="0002319C" w:rsidRPr="0002319C">
        <w:rPr>
          <w:rFonts w:eastAsiaTheme="minorEastAsia" w:hAnsi="Calibri"/>
          <w:color w:val="000000" w:themeColor="text1"/>
          <w:kern w:val="24"/>
          <w:sz w:val="24"/>
          <w:szCs w:val="24"/>
          <w:lang w:eastAsia="zh-CN"/>
        </w:rPr>
        <w:t>This process uses direct osmosis and osmotic distillation as a pre-treatment for reverse osmosis.</w:t>
      </w:r>
      <w:r w:rsidR="00A341AC">
        <w:rPr>
          <w:rFonts w:eastAsiaTheme="minorEastAsia" w:hAnsi="Calibri"/>
          <w:color w:val="000000" w:themeColor="text1"/>
          <w:kern w:val="24"/>
          <w:sz w:val="24"/>
          <w:szCs w:val="24"/>
          <w:lang w:eastAsia="zh-CN"/>
        </w:rPr>
        <w:t xml:space="preserve"> </w:t>
      </w:r>
      <w:r w:rsidR="0002319C" w:rsidRPr="0002319C">
        <w:rPr>
          <w:rFonts w:eastAsiaTheme="minorEastAsia" w:hAnsi="Calibri"/>
          <w:color w:val="000000" w:themeColor="text1"/>
          <w:kern w:val="24"/>
          <w:sz w:val="24"/>
          <w:szCs w:val="24"/>
          <w:lang w:eastAsia="zh-CN"/>
        </w:rPr>
        <w:t>An osmotic agent (OA) is re-circulated on one side of a selective membrane, and waste water on the other side</w:t>
      </w:r>
      <w:r w:rsidR="00A341AC">
        <w:rPr>
          <w:rFonts w:eastAsiaTheme="minorEastAsia" w:hAnsi="Calibri"/>
          <w:color w:val="000000" w:themeColor="text1"/>
          <w:kern w:val="24"/>
          <w:sz w:val="24"/>
          <w:szCs w:val="24"/>
          <w:lang w:eastAsia="zh-CN"/>
        </w:rPr>
        <w:t xml:space="preserve">. </w:t>
      </w:r>
      <w:r w:rsidR="0002319C" w:rsidRPr="0002319C">
        <w:rPr>
          <w:rFonts w:eastAsiaTheme="minorEastAsia" w:hAnsi="Calibri"/>
          <w:color w:val="000000" w:themeColor="text1"/>
          <w:kern w:val="24"/>
          <w:sz w:val="24"/>
          <w:szCs w:val="24"/>
          <w:lang w:eastAsia="zh-CN"/>
        </w:rPr>
        <w:t>Water travels down t</w:t>
      </w:r>
      <w:r w:rsidR="00A341AC">
        <w:rPr>
          <w:rFonts w:eastAsiaTheme="minorEastAsia" w:hAnsi="Calibri"/>
          <w:color w:val="000000" w:themeColor="text1"/>
          <w:kern w:val="24"/>
          <w:sz w:val="24"/>
          <w:szCs w:val="24"/>
          <w:lang w:eastAsia="zh-CN"/>
        </w:rPr>
        <w:t>he concentration gradient and</w:t>
      </w:r>
      <w:r w:rsidR="0002319C" w:rsidRPr="0002319C">
        <w:rPr>
          <w:rFonts w:eastAsiaTheme="minorEastAsia" w:hAnsi="Calibri"/>
          <w:color w:val="000000" w:themeColor="text1"/>
          <w:kern w:val="24"/>
          <w:sz w:val="24"/>
          <w:szCs w:val="24"/>
          <w:lang w:eastAsia="zh-CN"/>
        </w:rPr>
        <w:t xml:space="preserve"> dilutes the OA</w:t>
      </w:r>
      <w:r w:rsidR="00A341AC">
        <w:rPr>
          <w:rFonts w:eastAsiaTheme="minorEastAsia" w:hAnsi="Calibri"/>
          <w:color w:val="000000" w:themeColor="text1"/>
          <w:kern w:val="24"/>
          <w:sz w:val="24"/>
          <w:szCs w:val="24"/>
          <w:lang w:eastAsia="zh-CN"/>
        </w:rPr>
        <w:t>. The w</w:t>
      </w:r>
      <w:r w:rsidR="0002319C" w:rsidRPr="0002319C">
        <w:rPr>
          <w:rFonts w:eastAsiaTheme="minorEastAsia" w:hAnsi="Calibri"/>
          <w:color w:val="000000" w:themeColor="text1"/>
          <w:kern w:val="24"/>
          <w:sz w:val="24"/>
          <w:szCs w:val="24"/>
          <w:lang w:eastAsia="zh-CN"/>
        </w:rPr>
        <w:t>ater</w:t>
      </w:r>
      <w:r w:rsidR="00A341AC">
        <w:rPr>
          <w:rFonts w:eastAsiaTheme="minorEastAsia" w:hAnsi="Calibri"/>
          <w:color w:val="000000" w:themeColor="text1"/>
          <w:kern w:val="24"/>
          <w:sz w:val="24"/>
          <w:szCs w:val="24"/>
          <w:lang w:eastAsia="zh-CN"/>
        </w:rPr>
        <w:t xml:space="preserve"> is then</w:t>
      </w:r>
      <w:r w:rsidR="0002319C" w:rsidRPr="0002319C">
        <w:rPr>
          <w:rFonts w:eastAsiaTheme="minorEastAsia" w:hAnsi="Calibri"/>
          <w:color w:val="000000" w:themeColor="text1"/>
          <w:kern w:val="24"/>
          <w:sz w:val="24"/>
          <w:szCs w:val="24"/>
          <w:lang w:eastAsia="zh-CN"/>
        </w:rPr>
        <w:t xml:space="preserve"> recovered from OA using reverse osmosis.</w:t>
      </w:r>
    </w:p>
    <w:p w:rsidR="0002319C" w:rsidRPr="00A574BA" w:rsidRDefault="0002319C" w:rsidP="0002319C">
      <w:pPr>
        <w:spacing w:after="0" w:line="240" w:lineRule="auto"/>
        <w:contextualSpacing/>
        <w:rPr>
          <w:rFonts w:ascii="Times New Roman" w:eastAsia="Times New Roman" w:hAnsi="Times New Roman" w:cs="Times New Roman"/>
          <w:sz w:val="24"/>
          <w:szCs w:val="24"/>
          <w:lang w:eastAsia="zh-CN"/>
        </w:rPr>
      </w:pPr>
    </w:p>
    <w:p w:rsidR="0002319C" w:rsidRPr="0002319C" w:rsidRDefault="00A574BA" w:rsidP="0002319C">
      <w:pPr>
        <w:spacing w:after="0" w:line="240" w:lineRule="auto"/>
        <w:contextualSpacing/>
        <w:rPr>
          <w:rFonts w:eastAsiaTheme="minorEastAsia" w:hAnsi="Calibri"/>
          <w:color w:val="000000" w:themeColor="text1"/>
          <w:kern w:val="24"/>
          <w:sz w:val="24"/>
          <w:szCs w:val="24"/>
          <w:lang w:eastAsia="zh-CN"/>
        </w:rPr>
      </w:pPr>
      <w:r w:rsidRPr="00EC689E">
        <w:rPr>
          <w:rFonts w:eastAsiaTheme="minorEastAsia" w:hAnsi="Calibri"/>
          <w:b/>
          <w:color w:val="000000" w:themeColor="text1"/>
          <w:kern w:val="24"/>
          <w:sz w:val="24"/>
          <w:szCs w:val="24"/>
          <w:lang w:eastAsia="zh-CN"/>
        </w:rPr>
        <w:t>Immobilised-cell Bioreactor (ICB)</w:t>
      </w:r>
      <w:r w:rsidR="0002319C">
        <w:rPr>
          <w:rFonts w:eastAsiaTheme="minorEastAsia" w:hAnsi="Calibri"/>
          <w:color w:val="000000" w:themeColor="text1"/>
          <w:kern w:val="24"/>
          <w:sz w:val="24"/>
          <w:szCs w:val="24"/>
          <w:lang w:eastAsia="zh-CN"/>
        </w:rPr>
        <w:t xml:space="preserve"> - </w:t>
      </w:r>
      <w:r w:rsidR="0002319C" w:rsidRPr="0002319C">
        <w:rPr>
          <w:rFonts w:eastAsiaTheme="minorEastAsia" w:hAnsi="Calibri"/>
          <w:color w:val="000000" w:themeColor="text1"/>
          <w:kern w:val="24"/>
          <w:sz w:val="24"/>
          <w:szCs w:val="24"/>
          <w:lang w:eastAsia="zh-CN"/>
        </w:rPr>
        <w:t xml:space="preserve">The </w:t>
      </w:r>
      <w:r w:rsidR="00A341AC">
        <w:rPr>
          <w:rFonts w:eastAsiaTheme="minorEastAsia" w:hAnsi="Calibri"/>
          <w:color w:val="000000" w:themeColor="text1"/>
          <w:kern w:val="24"/>
          <w:sz w:val="24"/>
          <w:szCs w:val="24"/>
          <w:lang w:eastAsia="zh-CN"/>
        </w:rPr>
        <w:t>ICB unit was used</w:t>
      </w:r>
      <w:r w:rsidR="0002319C" w:rsidRPr="0002319C">
        <w:rPr>
          <w:rFonts w:eastAsiaTheme="minorEastAsia" w:hAnsi="Calibri"/>
          <w:color w:val="000000" w:themeColor="text1"/>
          <w:kern w:val="24"/>
          <w:sz w:val="24"/>
          <w:szCs w:val="24"/>
          <w:lang w:eastAsia="zh-CN"/>
        </w:rPr>
        <w:t xml:space="preserve"> for organic carbon removal</w:t>
      </w:r>
      <w:r w:rsidR="00A341AC">
        <w:rPr>
          <w:rFonts w:eastAsiaTheme="minorEastAsia" w:hAnsi="Calibri"/>
          <w:color w:val="000000" w:themeColor="text1"/>
          <w:kern w:val="24"/>
          <w:sz w:val="24"/>
          <w:szCs w:val="24"/>
          <w:lang w:eastAsia="zh-CN"/>
        </w:rPr>
        <w:t>.</w:t>
      </w:r>
    </w:p>
    <w:p w:rsidR="00A574BA" w:rsidRPr="00A574BA" w:rsidRDefault="0002319C" w:rsidP="0002319C">
      <w:pPr>
        <w:spacing w:after="0" w:line="240" w:lineRule="auto"/>
        <w:contextualSpacing/>
        <w:rPr>
          <w:rFonts w:ascii="Times New Roman" w:eastAsia="Times New Roman" w:hAnsi="Times New Roman" w:cs="Times New Roman"/>
          <w:sz w:val="24"/>
          <w:szCs w:val="24"/>
          <w:lang w:eastAsia="zh-CN"/>
        </w:rPr>
      </w:pPr>
      <w:r w:rsidRPr="0002319C">
        <w:rPr>
          <w:rFonts w:eastAsiaTheme="minorEastAsia" w:hAnsi="Calibri"/>
          <w:color w:val="000000" w:themeColor="text1"/>
          <w:kern w:val="24"/>
          <w:sz w:val="24"/>
          <w:szCs w:val="24"/>
          <w:lang w:eastAsia="zh-CN"/>
        </w:rPr>
        <w:t>A trickling filter bioreactor (TCB) follows the ICB unit which is responsible for ammonia removal.</w:t>
      </w:r>
      <w:r w:rsidR="00A341AC">
        <w:rPr>
          <w:rFonts w:eastAsiaTheme="minorEastAsia" w:hAnsi="Calibri"/>
          <w:color w:val="000000" w:themeColor="text1"/>
          <w:kern w:val="24"/>
          <w:sz w:val="24"/>
          <w:szCs w:val="24"/>
          <w:lang w:eastAsia="zh-CN"/>
        </w:rPr>
        <w:t xml:space="preserve"> The </w:t>
      </w:r>
      <w:r w:rsidRPr="0002319C">
        <w:rPr>
          <w:rFonts w:eastAsiaTheme="minorEastAsia" w:hAnsi="Calibri"/>
          <w:color w:val="000000" w:themeColor="text1"/>
          <w:kern w:val="24"/>
          <w:sz w:val="24"/>
          <w:szCs w:val="24"/>
          <w:lang w:eastAsia="zh-CN"/>
        </w:rPr>
        <w:t>ICB</w:t>
      </w:r>
      <w:r w:rsidR="00A341AC">
        <w:rPr>
          <w:rFonts w:eastAsiaTheme="minorEastAsia" w:hAnsi="Calibri"/>
          <w:color w:val="000000" w:themeColor="text1"/>
          <w:kern w:val="24"/>
          <w:sz w:val="24"/>
          <w:szCs w:val="24"/>
          <w:lang w:eastAsia="zh-CN"/>
        </w:rPr>
        <w:t xml:space="preserve"> unit</w:t>
      </w:r>
      <w:r w:rsidRPr="0002319C">
        <w:rPr>
          <w:rFonts w:eastAsiaTheme="minorEastAsia" w:hAnsi="Calibri"/>
          <w:color w:val="000000" w:themeColor="text1"/>
          <w:kern w:val="24"/>
          <w:sz w:val="24"/>
          <w:szCs w:val="24"/>
          <w:lang w:eastAsia="zh-CN"/>
        </w:rPr>
        <w:t xml:space="preserve"> consist</w:t>
      </w:r>
      <w:r w:rsidR="00A341AC">
        <w:rPr>
          <w:rFonts w:eastAsiaTheme="minorEastAsia" w:hAnsi="Calibri"/>
          <w:color w:val="000000" w:themeColor="text1"/>
          <w:kern w:val="24"/>
          <w:sz w:val="24"/>
          <w:szCs w:val="24"/>
          <w:lang w:eastAsia="zh-CN"/>
        </w:rPr>
        <w:t>s of</w:t>
      </w:r>
      <w:r w:rsidRPr="0002319C">
        <w:rPr>
          <w:rFonts w:eastAsiaTheme="minorEastAsia" w:hAnsi="Calibri"/>
          <w:color w:val="000000" w:themeColor="text1"/>
          <w:kern w:val="24"/>
          <w:sz w:val="24"/>
          <w:szCs w:val="24"/>
          <w:lang w:eastAsia="zh-CN"/>
        </w:rPr>
        <w:t xml:space="preserve"> a cylinder w</w:t>
      </w:r>
      <w:r w:rsidR="00A341AC">
        <w:rPr>
          <w:rFonts w:eastAsiaTheme="minorEastAsia" w:hAnsi="Calibri"/>
          <w:color w:val="000000" w:themeColor="text1"/>
          <w:kern w:val="24"/>
          <w:sz w:val="24"/>
          <w:szCs w:val="24"/>
          <w:lang w:eastAsia="zh-CN"/>
        </w:rPr>
        <w:t xml:space="preserve">ith plates with equal spacing. </w:t>
      </w:r>
      <w:r w:rsidRPr="0002319C">
        <w:rPr>
          <w:rFonts w:eastAsiaTheme="minorEastAsia" w:hAnsi="Calibri"/>
          <w:color w:val="000000" w:themeColor="text1"/>
          <w:kern w:val="24"/>
          <w:sz w:val="24"/>
          <w:szCs w:val="24"/>
          <w:lang w:eastAsia="zh-CN"/>
        </w:rPr>
        <w:t>Plates are covered with a porous polymer which supports micro-organisms.</w:t>
      </w:r>
      <w:r w:rsidR="00A341AC">
        <w:rPr>
          <w:rFonts w:eastAsiaTheme="minorEastAsia" w:hAnsi="Calibri"/>
          <w:color w:val="000000" w:themeColor="text1"/>
          <w:kern w:val="24"/>
          <w:sz w:val="24"/>
          <w:szCs w:val="24"/>
          <w:lang w:eastAsia="zh-CN"/>
        </w:rPr>
        <w:t xml:space="preserve"> </w:t>
      </w:r>
      <w:r w:rsidRPr="0002319C">
        <w:rPr>
          <w:rFonts w:eastAsiaTheme="minorEastAsia" w:hAnsi="Calibri"/>
          <w:color w:val="000000" w:themeColor="text1"/>
          <w:kern w:val="24"/>
          <w:sz w:val="24"/>
          <w:szCs w:val="24"/>
          <w:lang w:eastAsia="zh-CN"/>
        </w:rPr>
        <w:t>Air enters the bottom of the cylinder to induce the upwards flow of waste water</w:t>
      </w:r>
      <w:r w:rsidR="00A341AC">
        <w:rPr>
          <w:rFonts w:eastAsiaTheme="minorEastAsia" w:hAnsi="Calibri"/>
          <w:color w:val="000000" w:themeColor="text1"/>
          <w:kern w:val="24"/>
          <w:sz w:val="24"/>
          <w:szCs w:val="24"/>
          <w:lang w:eastAsia="zh-CN"/>
        </w:rPr>
        <w:t xml:space="preserve">. The </w:t>
      </w:r>
      <w:r w:rsidRPr="0002319C">
        <w:rPr>
          <w:rFonts w:eastAsiaTheme="minorEastAsia" w:hAnsi="Calibri"/>
          <w:color w:val="000000" w:themeColor="text1"/>
          <w:kern w:val="24"/>
          <w:sz w:val="24"/>
          <w:szCs w:val="24"/>
          <w:lang w:eastAsia="zh-CN"/>
        </w:rPr>
        <w:t>TCB consists of a similar plate system, with micro-organism support</w:t>
      </w:r>
      <w:r w:rsidR="00A341AC">
        <w:rPr>
          <w:rFonts w:eastAsiaTheme="minorEastAsia" w:hAnsi="Calibri"/>
          <w:color w:val="000000" w:themeColor="text1"/>
          <w:kern w:val="24"/>
          <w:sz w:val="24"/>
          <w:szCs w:val="24"/>
          <w:lang w:eastAsia="zh-CN"/>
        </w:rPr>
        <w:t>. Reverse osmosis is utilised</w:t>
      </w:r>
      <w:r w:rsidRPr="0002319C">
        <w:rPr>
          <w:rFonts w:eastAsiaTheme="minorEastAsia" w:hAnsi="Calibri"/>
          <w:color w:val="000000" w:themeColor="text1"/>
          <w:kern w:val="24"/>
          <w:sz w:val="24"/>
          <w:szCs w:val="24"/>
          <w:lang w:eastAsia="zh-CN"/>
        </w:rPr>
        <w:t xml:space="preserve"> downstream to extract purified water</w:t>
      </w:r>
      <w:r>
        <w:rPr>
          <w:rFonts w:eastAsiaTheme="minorEastAsia" w:hAnsi="Calibri"/>
          <w:color w:val="000000" w:themeColor="text1"/>
          <w:kern w:val="24"/>
          <w:sz w:val="24"/>
          <w:szCs w:val="24"/>
          <w:lang w:eastAsia="zh-CN"/>
        </w:rPr>
        <w:t xml:space="preserve">. </w:t>
      </w:r>
    </w:p>
    <w:p w:rsidR="00A574BA" w:rsidRDefault="00A574BA">
      <w:pPr>
        <w:rPr>
          <w:b/>
        </w:rPr>
      </w:pPr>
    </w:p>
    <w:p w:rsidR="00BD0B69" w:rsidRPr="00BD0B69" w:rsidRDefault="00BD0B69">
      <w:r w:rsidRPr="00BD0B69">
        <w:t>The disadvantages associated with these methods for recycling water are shown in the table below</w:t>
      </w:r>
      <w:r>
        <w:t>:</w:t>
      </w:r>
    </w:p>
    <w:tbl>
      <w:tblPr>
        <w:tblStyle w:val="TableGrid"/>
        <w:tblW w:w="0" w:type="auto"/>
        <w:tblBorders>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809"/>
        <w:gridCol w:w="2965"/>
        <w:gridCol w:w="4468"/>
      </w:tblGrid>
      <w:tr w:rsidR="00BD0B69" w:rsidRPr="00BD0B69" w:rsidTr="00BD0B69">
        <w:trPr>
          <w:trHeight w:val="338"/>
        </w:trPr>
        <w:tc>
          <w:tcPr>
            <w:tcW w:w="1809" w:type="dxa"/>
          </w:tcPr>
          <w:p w:rsidR="00BD0B69" w:rsidRPr="00BD0B69" w:rsidRDefault="00BD0B69" w:rsidP="00BD0B69">
            <w:pPr>
              <w:rPr>
                <w:rFonts w:eastAsia="SimSun"/>
                <w:b/>
                <w:sz w:val="20"/>
                <w:szCs w:val="20"/>
                <w:lang w:eastAsia="zh-CN"/>
              </w:rPr>
            </w:pPr>
          </w:p>
        </w:tc>
        <w:tc>
          <w:tcPr>
            <w:tcW w:w="2965" w:type="dxa"/>
            <w:hideMark/>
          </w:tcPr>
          <w:p w:rsidR="00BD0B69" w:rsidRPr="00BD0B69" w:rsidRDefault="00BD0B69" w:rsidP="00BD0B69">
            <w:pPr>
              <w:rPr>
                <w:rFonts w:eastAsia="SimSun"/>
                <w:b/>
                <w:sz w:val="20"/>
                <w:szCs w:val="20"/>
                <w:lang w:eastAsia="zh-CN"/>
              </w:rPr>
            </w:pPr>
            <w:r w:rsidRPr="00BD0B69">
              <w:rPr>
                <w:rFonts w:eastAsia="SimSun"/>
                <w:b/>
                <w:sz w:val="20"/>
                <w:szCs w:val="20"/>
                <w:lang w:eastAsia="zh-CN"/>
              </w:rPr>
              <w:t xml:space="preserve">Processes </w:t>
            </w:r>
          </w:p>
        </w:tc>
        <w:tc>
          <w:tcPr>
            <w:tcW w:w="4468" w:type="dxa"/>
            <w:hideMark/>
          </w:tcPr>
          <w:p w:rsidR="00BD0B69" w:rsidRPr="00BD0B69" w:rsidRDefault="00BD0B69" w:rsidP="00BD0B69">
            <w:pPr>
              <w:rPr>
                <w:rFonts w:eastAsia="SimSun"/>
                <w:b/>
                <w:sz w:val="20"/>
                <w:szCs w:val="20"/>
                <w:lang w:eastAsia="zh-CN"/>
              </w:rPr>
            </w:pPr>
            <w:r w:rsidRPr="00BD0B69">
              <w:rPr>
                <w:rFonts w:eastAsia="SimSun"/>
                <w:b/>
                <w:sz w:val="20"/>
                <w:szCs w:val="20"/>
                <w:lang w:eastAsia="zh-CN"/>
              </w:rPr>
              <w:t>Comment</w:t>
            </w:r>
          </w:p>
        </w:tc>
      </w:tr>
      <w:tr w:rsidR="00BD0B69" w:rsidRPr="00BD0B69" w:rsidTr="00BD0B69">
        <w:tc>
          <w:tcPr>
            <w:tcW w:w="1809" w:type="dxa"/>
            <w:vMerge w:val="restart"/>
            <w:hideMark/>
          </w:tcPr>
          <w:p w:rsidR="00BD0B69" w:rsidRPr="00BD0B69" w:rsidRDefault="00BD0B69" w:rsidP="00BD0B69">
            <w:pPr>
              <w:jc w:val="center"/>
              <w:rPr>
                <w:rFonts w:eastAsia="SimSun"/>
                <w:b/>
                <w:sz w:val="20"/>
                <w:szCs w:val="20"/>
                <w:lang w:eastAsia="zh-CN"/>
              </w:rPr>
            </w:pPr>
            <w:r w:rsidRPr="00BD0B69">
              <w:rPr>
                <w:rFonts w:eastAsia="SimSun"/>
                <w:b/>
                <w:sz w:val="20"/>
                <w:szCs w:val="20"/>
                <w:lang w:eastAsia="zh-CN"/>
              </w:rPr>
              <w:t>Methods used on Earth</w:t>
            </w:r>
          </w:p>
        </w:tc>
        <w:tc>
          <w:tcPr>
            <w:tcW w:w="2965" w:type="dxa"/>
            <w:hideMark/>
          </w:tcPr>
          <w:p w:rsidR="00BD0B69" w:rsidRPr="00BD0B69" w:rsidRDefault="00BD0B69" w:rsidP="00BD0B69">
            <w:pPr>
              <w:rPr>
                <w:rFonts w:eastAsia="SimSun"/>
                <w:sz w:val="20"/>
                <w:szCs w:val="20"/>
                <w:lang w:eastAsia="zh-CN"/>
              </w:rPr>
            </w:pPr>
            <w:r w:rsidRPr="00BD0B69">
              <w:rPr>
                <w:rFonts w:eastAsia="SimSun"/>
                <w:sz w:val="20"/>
                <w:szCs w:val="20"/>
                <w:lang w:eastAsia="zh-CN"/>
              </w:rPr>
              <w:t>Digestion</w:t>
            </w:r>
          </w:p>
        </w:tc>
        <w:tc>
          <w:tcPr>
            <w:tcW w:w="4468" w:type="dxa"/>
            <w:hideMark/>
          </w:tcPr>
          <w:p w:rsidR="00BD0B69" w:rsidRPr="00BD0B69" w:rsidRDefault="00BD0B69" w:rsidP="00BD0B69">
            <w:pPr>
              <w:rPr>
                <w:rFonts w:eastAsia="SimSun"/>
                <w:sz w:val="20"/>
                <w:szCs w:val="20"/>
                <w:lang w:eastAsia="zh-CN"/>
              </w:rPr>
            </w:pPr>
            <w:r w:rsidRPr="00BD0B69">
              <w:rPr>
                <w:rFonts w:eastAsia="SimSun"/>
                <w:sz w:val="20"/>
                <w:szCs w:val="20"/>
                <w:lang w:eastAsia="zh-CN"/>
              </w:rPr>
              <w:t xml:space="preserve">Micro-organisms are highly sensitive to environmental changes such as temperature. </w:t>
            </w:r>
          </w:p>
          <w:p w:rsidR="00BD0B69" w:rsidRPr="00BD0B69" w:rsidRDefault="00BD0B69" w:rsidP="00BD0B69">
            <w:pPr>
              <w:rPr>
                <w:rFonts w:eastAsia="SimSun"/>
                <w:b/>
                <w:sz w:val="20"/>
                <w:szCs w:val="20"/>
                <w:lang w:eastAsia="zh-CN"/>
              </w:rPr>
            </w:pPr>
            <w:r w:rsidRPr="00BD0B69">
              <w:rPr>
                <w:rFonts w:eastAsia="SimSun"/>
                <w:sz w:val="20"/>
                <w:szCs w:val="20"/>
                <w:lang w:eastAsia="zh-CN"/>
              </w:rPr>
              <w:t>Relying on living organisms for life support, increases risk.</w:t>
            </w:r>
          </w:p>
        </w:tc>
      </w:tr>
      <w:tr w:rsidR="00BD0B69" w:rsidRPr="00BD0B69" w:rsidTr="00BD0B69">
        <w:tc>
          <w:tcPr>
            <w:tcW w:w="1809" w:type="dxa"/>
            <w:vMerge/>
          </w:tcPr>
          <w:p w:rsidR="00BD0B69" w:rsidRPr="00BD0B69" w:rsidRDefault="00BD0B69" w:rsidP="00BD0B69">
            <w:pPr>
              <w:rPr>
                <w:rFonts w:eastAsia="SimSun"/>
                <w:b/>
                <w:sz w:val="20"/>
                <w:szCs w:val="20"/>
                <w:lang w:eastAsia="zh-CN"/>
              </w:rPr>
            </w:pPr>
          </w:p>
        </w:tc>
        <w:tc>
          <w:tcPr>
            <w:tcW w:w="2965" w:type="dxa"/>
          </w:tcPr>
          <w:p w:rsidR="00BD0B69" w:rsidRPr="00BD0B69" w:rsidRDefault="00BD0B69" w:rsidP="00BD0B69">
            <w:pPr>
              <w:rPr>
                <w:rFonts w:ascii="Times New Roman" w:eastAsia="Times New Roman" w:hAnsi="Times New Roman"/>
                <w:sz w:val="20"/>
                <w:szCs w:val="20"/>
                <w:lang w:eastAsia="zh-CN"/>
              </w:rPr>
            </w:pPr>
            <w:r w:rsidRPr="00BD0B69">
              <w:rPr>
                <w:rFonts w:eastAsia="SimSun"/>
                <w:color w:val="000000" w:themeColor="text1"/>
                <w:kern w:val="24"/>
                <w:sz w:val="20"/>
                <w:szCs w:val="20"/>
                <w:lang w:eastAsia="zh-CN"/>
              </w:rPr>
              <w:t>Bio-Reactor Systems</w:t>
            </w:r>
          </w:p>
          <w:p w:rsidR="00BD0B69" w:rsidRPr="00BD0B69" w:rsidRDefault="00BD0B69" w:rsidP="00BD0B69">
            <w:pPr>
              <w:ind w:firstLine="720"/>
              <w:rPr>
                <w:rFonts w:eastAsia="SimSun"/>
                <w:b/>
                <w:sz w:val="20"/>
                <w:szCs w:val="20"/>
                <w:lang w:eastAsia="zh-CN"/>
              </w:rPr>
            </w:pPr>
          </w:p>
        </w:tc>
        <w:tc>
          <w:tcPr>
            <w:tcW w:w="4468" w:type="dxa"/>
            <w:hideMark/>
          </w:tcPr>
          <w:p w:rsidR="00BD0B69" w:rsidRPr="00BD0B69" w:rsidRDefault="00BD0B69" w:rsidP="00BD0B69">
            <w:pPr>
              <w:rPr>
                <w:rFonts w:eastAsia="SimSun"/>
                <w:sz w:val="20"/>
                <w:szCs w:val="20"/>
                <w:lang w:eastAsia="zh-CN"/>
              </w:rPr>
            </w:pPr>
            <w:r w:rsidRPr="00BD0B69">
              <w:rPr>
                <w:rFonts w:eastAsia="SimSun"/>
                <w:sz w:val="20"/>
                <w:szCs w:val="20"/>
                <w:lang w:eastAsia="zh-CN"/>
              </w:rPr>
              <w:t>Extremely sensitive to temperature changes and relying on organisms for life-support increases risk.</w:t>
            </w:r>
          </w:p>
        </w:tc>
      </w:tr>
      <w:tr w:rsidR="00BD0B69" w:rsidRPr="00BD0B69" w:rsidTr="00BD0B69">
        <w:tc>
          <w:tcPr>
            <w:tcW w:w="1809" w:type="dxa"/>
            <w:vMerge/>
          </w:tcPr>
          <w:p w:rsidR="00BD0B69" w:rsidRPr="00BD0B69" w:rsidRDefault="00BD0B69" w:rsidP="00BD0B69">
            <w:pPr>
              <w:rPr>
                <w:rFonts w:eastAsia="SimSun"/>
                <w:b/>
                <w:sz w:val="20"/>
                <w:szCs w:val="20"/>
                <w:lang w:eastAsia="zh-CN"/>
              </w:rPr>
            </w:pPr>
          </w:p>
        </w:tc>
        <w:tc>
          <w:tcPr>
            <w:tcW w:w="2965" w:type="dxa"/>
          </w:tcPr>
          <w:p w:rsidR="00BD0B69" w:rsidRPr="00BD0B69" w:rsidRDefault="00BD0B69" w:rsidP="00BD0B69">
            <w:pPr>
              <w:rPr>
                <w:rFonts w:ascii="Times New Roman" w:eastAsia="Times New Roman" w:hAnsi="Times New Roman"/>
                <w:sz w:val="20"/>
                <w:szCs w:val="20"/>
                <w:lang w:eastAsia="zh-CN"/>
              </w:rPr>
            </w:pPr>
            <w:r w:rsidRPr="00BD0B69">
              <w:rPr>
                <w:rFonts w:eastAsia="SimSun"/>
                <w:color w:val="000000" w:themeColor="text1"/>
                <w:kern w:val="24"/>
                <w:sz w:val="20"/>
                <w:szCs w:val="20"/>
                <w:lang w:eastAsia="zh-CN"/>
              </w:rPr>
              <w:t>Fermentation</w:t>
            </w:r>
          </w:p>
          <w:p w:rsidR="00BD0B69" w:rsidRPr="00BD0B69" w:rsidRDefault="00BD0B69" w:rsidP="00BD0B69">
            <w:pPr>
              <w:rPr>
                <w:rFonts w:eastAsia="SimSun"/>
                <w:b/>
                <w:sz w:val="20"/>
                <w:szCs w:val="20"/>
                <w:lang w:eastAsia="zh-CN"/>
              </w:rPr>
            </w:pPr>
          </w:p>
        </w:tc>
        <w:tc>
          <w:tcPr>
            <w:tcW w:w="4468" w:type="dxa"/>
            <w:hideMark/>
          </w:tcPr>
          <w:p w:rsidR="00BD0B69" w:rsidRPr="00BD0B69" w:rsidRDefault="00BD0B69" w:rsidP="00BD0B69">
            <w:pPr>
              <w:rPr>
                <w:rFonts w:eastAsia="SimSun"/>
                <w:sz w:val="20"/>
                <w:szCs w:val="20"/>
                <w:lang w:eastAsia="zh-CN"/>
              </w:rPr>
            </w:pPr>
            <w:r w:rsidRPr="00BD0B69">
              <w:rPr>
                <w:rFonts w:eastAsia="SimSun"/>
                <w:sz w:val="20"/>
                <w:szCs w:val="20"/>
                <w:lang w:eastAsia="zh-CN"/>
              </w:rPr>
              <w:t>Very sensitive to environmental changes in temperature, pH, ion concentrations etc.</w:t>
            </w:r>
          </w:p>
          <w:p w:rsidR="00BD0B69" w:rsidRPr="00BD0B69" w:rsidRDefault="00BD0B69" w:rsidP="00BD0B69">
            <w:pPr>
              <w:rPr>
                <w:rFonts w:eastAsia="SimSun"/>
                <w:sz w:val="20"/>
                <w:szCs w:val="20"/>
                <w:lang w:eastAsia="zh-CN"/>
              </w:rPr>
            </w:pPr>
            <w:r w:rsidRPr="00BD0B69">
              <w:rPr>
                <w:rFonts w:eastAsia="SimSun"/>
                <w:sz w:val="20"/>
                <w:szCs w:val="20"/>
                <w:lang w:eastAsia="zh-CN"/>
              </w:rPr>
              <w:t>It doesn’t produce potable water as it only removes approx 40% of waste components which is many organic.</w:t>
            </w:r>
          </w:p>
        </w:tc>
      </w:tr>
      <w:tr w:rsidR="00BD0B69" w:rsidRPr="00BD0B69" w:rsidTr="00BD0B69">
        <w:tc>
          <w:tcPr>
            <w:tcW w:w="1809" w:type="dxa"/>
            <w:vMerge/>
          </w:tcPr>
          <w:p w:rsidR="00BD0B69" w:rsidRPr="00BD0B69" w:rsidRDefault="00BD0B69" w:rsidP="00BD0B69">
            <w:pPr>
              <w:rPr>
                <w:rFonts w:eastAsia="SimSun"/>
                <w:b/>
                <w:sz w:val="20"/>
                <w:szCs w:val="20"/>
                <w:lang w:eastAsia="zh-CN"/>
              </w:rPr>
            </w:pPr>
          </w:p>
        </w:tc>
        <w:tc>
          <w:tcPr>
            <w:tcW w:w="2965" w:type="dxa"/>
          </w:tcPr>
          <w:p w:rsidR="00BD0B69" w:rsidRPr="00BD0B69" w:rsidRDefault="00BD0B69" w:rsidP="00BD0B69">
            <w:pPr>
              <w:rPr>
                <w:rFonts w:ascii="Times New Roman" w:eastAsia="Times New Roman" w:hAnsi="Times New Roman"/>
                <w:sz w:val="20"/>
                <w:szCs w:val="20"/>
                <w:lang w:eastAsia="zh-CN"/>
              </w:rPr>
            </w:pPr>
            <w:r w:rsidRPr="00BD0B69">
              <w:rPr>
                <w:rFonts w:eastAsia="SimSun"/>
                <w:color w:val="000000" w:themeColor="text1"/>
                <w:kern w:val="24"/>
                <w:sz w:val="20"/>
                <w:szCs w:val="20"/>
                <w:lang w:eastAsia="zh-CN"/>
              </w:rPr>
              <w:t>Bioremediation</w:t>
            </w:r>
          </w:p>
          <w:p w:rsidR="00BD0B69" w:rsidRPr="00BD0B69" w:rsidRDefault="00BD0B69" w:rsidP="00BD0B69">
            <w:pPr>
              <w:rPr>
                <w:rFonts w:eastAsia="SimSun"/>
                <w:b/>
                <w:sz w:val="20"/>
                <w:szCs w:val="20"/>
                <w:lang w:eastAsia="zh-CN"/>
              </w:rPr>
            </w:pPr>
          </w:p>
        </w:tc>
        <w:tc>
          <w:tcPr>
            <w:tcW w:w="4468" w:type="dxa"/>
            <w:hideMark/>
          </w:tcPr>
          <w:p w:rsidR="00BD0B69" w:rsidRPr="00BD0B69" w:rsidRDefault="00BD0B69" w:rsidP="00BD0B69">
            <w:pPr>
              <w:rPr>
                <w:rFonts w:eastAsia="SimSun"/>
                <w:sz w:val="20"/>
                <w:szCs w:val="20"/>
                <w:lang w:eastAsia="zh-CN"/>
              </w:rPr>
            </w:pPr>
            <w:r w:rsidRPr="00BD0B69">
              <w:rPr>
                <w:rFonts w:eastAsia="SimSun"/>
                <w:sz w:val="20"/>
                <w:szCs w:val="20"/>
                <w:lang w:eastAsia="zh-CN"/>
              </w:rPr>
              <w:t>Too specific for waste water treatment, efficiency would be low.</w:t>
            </w:r>
          </w:p>
        </w:tc>
      </w:tr>
      <w:tr w:rsidR="00BD0B69" w:rsidRPr="00BD0B69" w:rsidTr="00BD0B69">
        <w:tc>
          <w:tcPr>
            <w:tcW w:w="1809" w:type="dxa"/>
            <w:vMerge/>
          </w:tcPr>
          <w:p w:rsidR="00BD0B69" w:rsidRPr="00BD0B69" w:rsidRDefault="00BD0B69" w:rsidP="00BD0B69">
            <w:pPr>
              <w:rPr>
                <w:rFonts w:eastAsia="SimSun"/>
                <w:b/>
                <w:sz w:val="20"/>
                <w:szCs w:val="20"/>
                <w:lang w:eastAsia="zh-CN"/>
              </w:rPr>
            </w:pPr>
          </w:p>
        </w:tc>
        <w:tc>
          <w:tcPr>
            <w:tcW w:w="2965" w:type="dxa"/>
          </w:tcPr>
          <w:p w:rsidR="00BD0B69" w:rsidRPr="00BD0B69" w:rsidRDefault="00BD0B69" w:rsidP="00BD0B69">
            <w:pPr>
              <w:rPr>
                <w:rFonts w:ascii="Times New Roman" w:eastAsia="Times New Roman" w:hAnsi="Times New Roman"/>
                <w:sz w:val="20"/>
                <w:szCs w:val="20"/>
                <w:lang w:eastAsia="zh-CN"/>
              </w:rPr>
            </w:pPr>
            <w:r w:rsidRPr="00BD0B69">
              <w:rPr>
                <w:rFonts w:eastAsia="SimSun"/>
                <w:color w:val="000000" w:themeColor="text1"/>
                <w:kern w:val="24"/>
                <w:sz w:val="20"/>
                <w:szCs w:val="20"/>
                <w:lang w:eastAsia="zh-CN"/>
              </w:rPr>
              <w:t>Membrane Seperations</w:t>
            </w:r>
          </w:p>
          <w:p w:rsidR="00BD0B69" w:rsidRPr="00BD0B69" w:rsidRDefault="00BD0B69" w:rsidP="00BD0B69">
            <w:pPr>
              <w:rPr>
                <w:rFonts w:eastAsia="SimSun"/>
                <w:b/>
                <w:sz w:val="20"/>
                <w:szCs w:val="20"/>
                <w:lang w:eastAsia="zh-CN"/>
              </w:rPr>
            </w:pPr>
          </w:p>
        </w:tc>
        <w:tc>
          <w:tcPr>
            <w:tcW w:w="4468" w:type="dxa"/>
          </w:tcPr>
          <w:p w:rsidR="00BD0B69" w:rsidRPr="00BD0B69" w:rsidRDefault="00BD0B69" w:rsidP="00BD0B69">
            <w:pPr>
              <w:rPr>
                <w:rFonts w:eastAsia="SimSun"/>
                <w:b/>
                <w:sz w:val="20"/>
                <w:szCs w:val="20"/>
                <w:lang w:eastAsia="zh-CN"/>
              </w:rPr>
            </w:pPr>
          </w:p>
        </w:tc>
      </w:tr>
      <w:tr w:rsidR="00BD0B69" w:rsidRPr="00BD0B69" w:rsidTr="00BD0B69">
        <w:tc>
          <w:tcPr>
            <w:tcW w:w="1809" w:type="dxa"/>
            <w:vMerge/>
          </w:tcPr>
          <w:p w:rsidR="00BD0B69" w:rsidRPr="00BD0B69" w:rsidRDefault="00BD0B69" w:rsidP="00BD0B69">
            <w:pPr>
              <w:jc w:val="center"/>
              <w:rPr>
                <w:rFonts w:eastAsia="SimSun"/>
                <w:b/>
                <w:sz w:val="20"/>
                <w:szCs w:val="20"/>
                <w:lang w:eastAsia="zh-CN"/>
              </w:rPr>
            </w:pPr>
          </w:p>
        </w:tc>
        <w:tc>
          <w:tcPr>
            <w:tcW w:w="2965" w:type="dxa"/>
          </w:tcPr>
          <w:p w:rsidR="00BD0B69" w:rsidRPr="00BD0B69" w:rsidRDefault="00BD0B69" w:rsidP="00BD0B69">
            <w:pPr>
              <w:rPr>
                <w:rFonts w:ascii="Times New Roman" w:eastAsia="Times New Roman" w:hAnsi="Times New Roman"/>
                <w:sz w:val="20"/>
                <w:szCs w:val="20"/>
                <w:lang w:eastAsia="zh-CN"/>
              </w:rPr>
            </w:pPr>
            <w:r w:rsidRPr="00BD0B69">
              <w:rPr>
                <w:rFonts w:eastAsia="SimSun"/>
                <w:color w:val="000000" w:themeColor="text1"/>
                <w:kern w:val="24"/>
                <w:sz w:val="20"/>
                <w:szCs w:val="20"/>
                <w:lang w:eastAsia="zh-CN"/>
              </w:rPr>
              <w:t>Advanced Oxidation Processes</w:t>
            </w:r>
          </w:p>
          <w:p w:rsidR="00BD0B69" w:rsidRPr="00BD0B69" w:rsidRDefault="00BD0B69" w:rsidP="00BD0B69">
            <w:pPr>
              <w:rPr>
                <w:rFonts w:eastAsia="SimSun"/>
                <w:b/>
                <w:sz w:val="20"/>
                <w:szCs w:val="20"/>
                <w:lang w:eastAsia="zh-CN"/>
              </w:rPr>
            </w:pPr>
          </w:p>
        </w:tc>
        <w:tc>
          <w:tcPr>
            <w:tcW w:w="4468" w:type="dxa"/>
            <w:hideMark/>
          </w:tcPr>
          <w:p w:rsidR="00BD0B69" w:rsidRPr="00BD0B69" w:rsidRDefault="00BD0B69" w:rsidP="00BD0B69">
            <w:pPr>
              <w:rPr>
                <w:rFonts w:eastAsia="SimSun"/>
                <w:sz w:val="20"/>
                <w:szCs w:val="20"/>
                <w:lang w:eastAsia="zh-CN"/>
              </w:rPr>
            </w:pPr>
            <w:r w:rsidRPr="00BD0B69">
              <w:rPr>
                <w:rFonts w:eastAsia="SimSun"/>
                <w:sz w:val="20"/>
                <w:szCs w:val="20"/>
                <w:lang w:eastAsia="zh-CN"/>
              </w:rPr>
              <w:t xml:space="preserve">Fast reaction rates so will be volume intensive and can be used in batch or continuous operation. However reactions must be tailored for the specific </w:t>
            </w:r>
            <w:r w:rsidRPr="00BD0B69">
              <w:rPr>
                <w:rFonts w:eastAsia="SimSun"/>
                <w:sz w:val="20"/>
                <w:szCs w:val="20"/>
                <w:lang w:eastAsia="zh-CN"/>
              </w:rPr>
              <w:lastRenderedPageBreak/>
              <w:t>waste composition and requires input of ozone, hydrogen peroxide</w:t>
            </w:r>
          </w:p>
        </w:tc>
      </w:tr>
      <w:tr w:rsidR="00BD0B69" w:rsidRPr="00BD0B69" w:rsidTr="00BD0B69">
        <w:tc>
          <w:tcPr>
            <w:tcW w:w="1809" w:type="dxa"/>
            <w:vMerge/>
          </w:tcPr>
          <w:p w:rsidR="00BD0B69" w:rsidRPr="00BD0B69" w:rsidRDefault="00BD0B69" w:rsidP="00BD0B69">
            <w:pPr>
              <w:jc w:val="center"/>
              <w:rPr>
                <w:rFonts w:eastAsia="SimSun"/>
                <w:color w:val="000000" w:themeColor="text1"/>
                <w:kern w:val="24"/>
                <w:sz w:val="20"/>
                <w:szCs w:val="20"/>
                <w:lang w:eastAsia="zh-CN"/>
              </w:rPr>
            </w:pPr>
          </w:p>
        </w:tc>
        <w:tc>
          <w:tcPr>
            <w:tcW w:w="2965" w:type="dxa"/>
          </w:tcPr>
          <w:p w:rsidR="00BD0B69" w:rsidRPr="00BD0B69" w:rsidRDefault="00BD0B69" w:rsidP="00BD0B69">
            <w:pPr>
              <w:rPr>
                <w:rFonts w:ascii="Times New Roman" w:eastAsia="Times New Roman" w:hAnsi="Times New Roman"/>
                <w:sz w:val="20"/>
                <w:szCs w:val="20"/>
                <w:lang w:eastAsia="zh-CN"/>
              </w:rPr>
            </w:pPr>
            <w:r w:rsidRPr="00BD0B69">
              <w:rPr>
                <w:rFonts w:eastAsia="SimSun"/>
                <w:color w:val="000000" w:themeColor="text1"/>
                <w:kern w:val="24"/>
                <w:position w:val="1"/>
                <w:sz w:val="20"/>
                <w:szCs w:val="20"/>
                <w:lang w:eastAsia="zh-CN"/>
              </w:rPr>
              <w:t>Electro-coagulations</w:t>
            </w:r>
          </w:p>
          <w:p w:rsidR="00BD0B69" w:rsidRPr="00BD0B69" w:rsidRDefault="00BD0B69" w:rsidP="00BD0B69">
            <w:pPr>
              <w:rPr>
                <w:rFonts w:eastAsia="SimSun"/>
                <w:b/>
                <w:sz w:val="20"/>
                <w:szCs w:val="20"/>
                <w:lang w:eastAsia="zh-CN"/>
              </w:rPr>
            </w:pPr>
          </w:p>
        </w:tc>
        <w:tc>
          <w:tcPr>
            <w:tcW w:w="4468" w:type="dxa"/>
            <w:hideMark/>
          </w:tcPr>
          <w:p w:rsidR="00BD0B69" w:rsidRPr="00BD0B69" w:rsidRDefault="00BD0B69" w:rsidP="00BD0B69">
            <w:pPr>
              <w:rPr>
                <w:rFonts w:eastAsia="SimSun"/>
                <w:sz w:val="20"/>
                <w:szCs w:val="20"/>
                <w:lang w:eastAsia="zh-CN"/>
              </w:rPr>
            </w:pPr>
            <w:r w:rsidRPr="00BD0B69">
              <w:rPr>
                <w:rFonts w:eastAsia="SimSun"/>
                <w:sz w:val="20"/>
                <w:szCs w:val="20"/>
                <w:lang w:eastAsia="zh-CN"/>
              </w:rPr>
              <w:t>Produces clean palatable water and requires no added chemicals however it is energy intensive.</w:t>
            </w:r>
          </w:p>
        </w:tc>
      </w:tr>
      <w:tr w:rsidR="00BD0B69" w:rsidRPr="00BD0B69" w:rsidTr="00BD0B69">
        <w:tc>
          <w:tcPr>
            <w:tcW w:w="1809" w:type="dxa"/>
            <w:vMerge/>
          </w:tcPr>
          <w:p w:rsidR="00BD0B69" w:rsidRPr="00BD0B69" w:rsidRDefault="00BD0B69" w:rsidP="00BD0B69">
            <w:pPr>
              <w:jc w:val="center"/>
              <w:rPr>
                <w:rFonts w:eastAsia="SimSun"/>
                <w:color w:val="000000" w:themeColor="text1"/>
                <w:kern w:val="24"/>
                <w:sz w:val="20"/>
                <w:szCs w:val="20"/>
                <w:lang w:eastAsia="zh-CN"/>
              </w:rPr>
            </w:pPr>
          </w:p>
        </w:tc>
        <w:tc>
          <w:tcPr>
            <w:tcW w:w="2965" w:type="dxa"/>
            <w:hideMark/>
          </w:tcPr>
          <w:p w:rsidR="00BD0B69" w:rsidRPr="00BD0B69" w:rsidRDefault="00BD0B69" w:rsidP="00BD0B69">
            <w:pPr>
              <w:rPr>
                <w:rFonts w:eastAsia="SimSun"/>
                <w:color w:val="000000" w:themeColor="text1"/>
                <w:kern w:val="24"/>
                <w:position w:val="1"/>
                <w:sz w:val="20"/>
                <w:szCs w:val="20"/>
                <w:lang w:eastAsia="zh-CN"/>
              </w:rPr>
            </w:pPr>
            <w:r w:rsidRPr="00BD0B69">
              <w:rPr>
                <w:rFonts w:eastAsia="SimSun"/>
                <w:color w:val="000000" w:themeColor="text1"/>
                <w:kern w:val="24"/>
                <w:sz w:val="20"/>
                <w:szCs w:val="20"/>
                <w:lang w:eastAsia="zh-CN"/>
              </w:rPr>
              <w:t>Membrane Separations</w:t>
            </w:r>
          </w:p>
        </w:tc>
        <w:tc>
          <w:tcPr>
            <w:tcW w:w="4468" w:type="dxa"/>
            <w:hideMark/>
          </w:tcPr>
          <w:p w:rsidR="00BD0B69" w:rsidRPr="00BD0B69" w:rsidRDefault="00BD0B69" w:rsidP="00BD0B69">
            <w:pPr>
              <w:rPr>
                <w:rFonts w:eastAsia="SimSun"/>
                <w:sz w:val="20"/>
                <w:szCs w:val="20"/>
                <w:lang w:eastAsia="zh-CN"/>
              </w:rPr>
            </w:pPr>
            <w:r w:rsidRPr="00BD0B69">
              <w:rPr>
                <w:rFonts w:eastAsia="SimSun"/>
                <w:sz w:val="20"/>
                <w:szCs w:val="20"/>
                <w:lang w:eastAsia="zh-CN"/>
              </w:rPr>
              <w:t>Reverse Osmosis  is pressure driven  and most commonly used for drinking water whereas</w:t>
            </w:r>
          </w:p>
          <w:p w:rsidR="00BD0B69" w:rsidRPr="00BD0B69" w:rsidRDefault="00BD0B69" w:rsidP="00BD0B69">
            <w:pPr>
              <w:rPr>
                <w:rFonts w:eastAsia="SimSun"/>
                <w:sz w:val="20"/>
                <w:szCs w:val="20"/>
                <w:lang w:eastAsia="zh-CN"/>
              </w:rPr>
            </w:pPr>
            <w:r w:rsidRPr="00BD0B69">
              <w:rPr>
                <w:rFonts w:eastAsia="SimSun"/>
                <w:sz w:val="20"/>
                <w:szCs w:val="20"/>
                <w:lang w:eastAsia="zh-CN"/>
              </w:rPr>
              <w:t>nanofiltration is an emerging contender.</w:t>
            </w:r>
          </w:p>
          <w:p w:rsidR="00BD0B69" w:rsidRPr="00BD0B69" w:rsidRDefault="00BD0B69" w:rsidP="00BD0B69">
            <w:pPr>
              <w:rPr>
                <w:rFonts w:eastAsia="SimSun"/>
                <w:sz w:val="20"/>
                <w:szCs w:val="20"/>
                <w:lang w:eastAsia="zh-CN"/>
              </w:rPr>
            </w:pPr>
            <w:r w:rsidRPr="00BD0B69">
              <w:rPr>
                <w:rFonts w:eastAsia="SimSun"/>
                <w:sz w:val="20"/>
                <w:szCs w:val="20"/>
                <w:lang w:eastAsia="zh-CN"/>
              </w:rPr>
              <w:t>It is highly prone to fouling which reduces its effectiveness but very energy intensive.</w:t>
            </w:r>
          </w:p>
          <w:p w:rsidR="00BD0B69" w:rsidRPr="00BD0B69" w:rsidRDefault="00BD0B69" w:rsidP="00BD0B69">
            <w:pPr>
              <w:rPr>
                <w:rFonts w:eastAsia="SimSun"/>
                <w:sz w:val="20"/>
                <w:szCs w:val="20"/>
                <w:lang w:eastAsia="zh-CN"/>
              </w:rPr>
            </w:pPr>
            <w:r w:rsidRPr="00BD0B69">
              <w:rPr>
                <w:rFonts w:eastAsia="SimSun"/>
                <w:sz w:val="20"/>
                <w:szCs w:val="20"/>
                <w:lang w:eastAsia="zh-CN"/>
              </w:rPr>
              <w:t>It creates a highly concentrated waste stream but is easily automated and removes bacteria and viruses. Membranes must be replaced every 5 years</w:t>
            </w:r>
          </w:p>
        </w:tc>
      </w:tr>
      <w:tr w:rsidR="00BD0B69" w:rsidRPr="00BD0B69" w:rsidTr="00BD0B69">
        <w:tc>
          <w:tcPr>
            <w:tcW w:w="1809" w:type="dxa"/>
            <w:vMerge w:val="restart"/>
          </w:tcPr>
          <w:p w:rsidR="00BD0B69" w:rsidRPr="00BD0B69" w:rsidRDefault="00BD0B69" w:rsidP="00BD0B69">
            <w:pPr>
              <w:rPr>
                <w:rFonts w:eastAsia="SimSun"/>
                <w:b/>
                <w:sz w:val="20"/>
                <w:szCs w:val="20"/>
                <w:lang w:eastAsia="zh-CN"/>
              </w:rPr>
            </w:pPr>
            <w:r w:rsidRPr="00BD0B69">
              <w:rPr>
                <w:rFonts w:eastAsia="SimSun"/>
                <w:b/>
                <w:sz w:val="20"/>
                <w:szCs w:val="20"/>
                <w:lang w:eastAsia="zh-CN"/>
              </w:rPr>
              <w:t>Space Methods</w:t>
            </w:r>
          </w:p>
          <w:p w:rsidR="00BD0B69" w:rsidRPr="00BD0B69" w:rsidRDefault="00BD0B69" w:rsidP="00BD0B69">
            <w:pPr>
              <w:jc w:val="center"/>
              <w:rPr>
                <w:rFonts w:eastAsia="SimSun"/>
                <w:color w:val="000000" w:themeColor="text1"/>
                <w:kern w:val="24"/>
                <w:sz w:val="20"/>
                <w:szCs w:val="20"/>
                <w:lang w:eastAsia="zh-CN"/>
              </w:rPr>
            </w:pPr>
          </w:p>
        </w:tc>
        <w:tc>
          <w:tcPr>
            <w:tcW w:w="2965" w:type="dxa"/>
            <w:hideMark/>
          </w:tcPr>
          <w:p w:rsidR="00BD0B69" w:rsidRPr="00BD0B69" w:rsidRDefault="00BD0B69" w:rsidP="00BD0B69">
            <w:pPr>
              <w:rPr>
                <w:rFonts w:eastAsia="SimSun"/>
                <w:color w:val="000000" w:themeColor="text1"/>
                <w:kern w:val="24"/>
                <w:position w:val="1"/>
                <w:sz w:val="20"/>
                <w:szCs w:val="20"/>
                <w:lang w:eastAsia="zh-CN"/>
              </w:rPr>
            </w:pPr>
            <w:r w:rsidRPr="00BD0B69">
              <w:rPr>
                <w:rFonts w:eastAsia="SimSun"/>
                <w:color w:val="000000" w:themeColor="text1"/>
                <w:kern w:val="24"/>
                <w:sz w:val="20"/>
                <w:szCs w:val="20"/>
                <w:lang w:eastAsia="zh-CN"/>
              </w:rPr>
              <w:t>ISS Baseline Technology</w:t>
            </w:r>
          </w:p>
        </w:tc>
        <w:tc>
          <w:tcPr>
            <w:tcW w:w="4468" w:type="dxa"/>
            <w:hideMark/>
          </w:tcPr>
          <w:p w:rsidR="00BD0B69" w:rsidRPr="00BD0B69" w:rsidRDefault="00BD0B69" w:rsidP="00BD0B69">
            <w:pPr>
              <w:rPr>
                <w:rFonts w:eastAsia="SimSun"/>
                <w:sz w:val="20"/>
                <w:szCs w:val="20"/>
                <w:lang w:eastAsia="zh-CN"/>
              </w:rPr>
            </w:pPr>
            <w:r w:rsidRPr="00BD0B69">
              <w:rPr>
                <w:rFonts w:eastAsia="SimSun"/>
                <w:sz w:val="20"/>
                <w:szCs w:val="20"/>
                <w:lang w:eastAsia="zh-CN"/>
              </w:rPr>
              <w:t>Relies on non-regenerative adsorption processes, therefore has a high maintenance penalty of 413 kg/year. It also has a minimal power consumption of 55 Wh/kg.</w:t>
            </w:r>
          </w:p>
          <w:p w:rsidR="00BD0B69" w:rsidRPr="00BD0B69" w:rsidRDefault="00BD0B69" w:rsidP="00BD0B69">
            <w:pPr>
              <w:rPr>
                <w:rFonts w:eastAsia="SimSun"/>
                <w:sz w:val="20"/>
                <w:szCs w:val="20"/>
                <w:lang w:eastAsia="zh-CN"/>
              </w:rPr>
            </w:pPr>
            <w:r w:rsidRPr="00BD0B69">
              <w:rPr>
                <w:rFonts w:eastAsia="SimSun"/>
                <w:sz w:val="20"/>
                <w:szCs w:val="20"/>
                <w:lang w:eastAsia="zh-CN"/>
              </w:rPr>
              <w:t>Benefits include high water purity received with a water recovery rate of 99%.</w:t>
            </w:r>
          </w:p>
          <w:p w:rsidR="00BD0B69" w:rsidRPr="00BD0B69" w:rsidRDefault="00BD0B69" w:rsidP="00BD0B69">
            <w:pPr>
              <w:rPr>
                <w:rFonts w:eastAsia="SimSun"/>
                <w:sz w:val="20"/>
                <w:szCs w:val="20"/>
                <w:lang w:eastAsia="zh-CN"/>
              </w:rPr>
            </w:pPr>
            <w:r w:rsidRPr="00BD0B69">
              <w:rPr>
                <w:rFonts w:eastAsia="SimSun"/>
                <w:sz w:val="20"/>
                <w:szCs w:val="20"/>
                <w:lang w:eastAsia="zh-CN"/>
              </w:rPr>
              <w:t>However ORUs require regular replacement of 90 days. As there is always a shuttle every 90 days the maintenance penalty for ISS can be neglected,  but not the case for Mars</w:t>
            </w:r>
          </w:p>
        </w:tc>
      </w:tr>
      <w:tr w:rsidR="00BD0B69" w:rsidRPr="00BD0B69" w:rsidTr="00BD0B69">
        <w:trPr>
          <w:trHeight w:val="710"/>
        </w:trPr>
        <w:tc>
          <w:tcPr>
            <w:tcW w:w="1809" w:type="dxa"/>
            <w:vMerge/>
          </w:tcPr>
          <w:p w:rsidR="00BD0B69" w:rsidRPr="00BD0B69" w:rsidRDefault="00BD0B69" w:rsidP="00BD0B69">
            <w:pPr>
              <w:jc w:val="center"/>
              <w:rPr>
                <w:rFonts w:eastAsia="SimSun"/>
                <w:color w:val="000000" w:themeColor="text1"/>
                <w:kern w:val="24"/>
                <w:sz w:val="20"/>
                <w:szCs w:val="20"/>
                <w:lang w:eastAsia="zh-CN"/>
              </w:rPr>
            </w:pPr>
          </w:p>
        </w:tc>
        <w:tc>
          <w:tcPr>
            <w:tcW w:w="2965" w:type="dxa"/>
          </w:tcPr>
          <w:p w:rsidR="00BD0B69" w:rsidRPr="00BD0B69" w:rsidRDefault="00BD0B69" w:rsidP="00BD0B69">
            <w:pPr>
              <w:rPr>
                <w:rFonts w:ascii="Times New Roman" w:eastAsia="Times New Roman" w:hAnsi="Times New Roman"/>
                <w:sz w:val="20"/>
                <w:szCs w:val="20"/>
                <w:lang w:eastAsia="zh-CN"/>
              </w:rPr>
            </w:pPr>
            <w:r w:rsidRPr="00BD0B69">
              <w:rPr>
                <w:rFonts w:eastAsia="SimSun"/>
                <w:color w:val="000000" w:themeColor="text1"/>
                <w:kern w:val="24"/>
                <w:sz w:val="20"/>
                <w:szCs w:val="20"/>
                <w:lang w:eastAsia="zh-CN"/>
              </w:rPr>
              <w:t>Vapour Phase Catalytic Ammonia Reactor (VPCAR)</w:t>
            </w:r>
          </w:p>
          <w:p w:rsidR="00BD0B69" w:rsidRPr="00BD0B69" w:rsidRDefault="00BD0B69" w:rsidP="00BD0B69">
            <w:pPr>
              <w:rPr>
                <w:rFonts w:eastAsia="SimSun"/>
                <w:color w:val="000000" w:themeColor="text1"/>
                <w:kern w:val="24"/>
                <w:position w:val="1"/>
                <w:sz w:val="20"/>
                <w:szCs w:val="20"/>
                <w:lang w:eastAsia="zh-CN"/>
              </w:rPr>
            </w:pPr>
          </w:p>
        </w:tc>
        <w:tc>
          <w:tcPr>
            <w:tcW w:w="4468" w:type="dxa"/>
            <w:hideMark/>
          </w:tcPr>
          <w:p w:rsidR="00BD0B69" w:rsidRPr="00BD0B69" w:rsidRDefault="00BD0B69" w:rsidP="00BD0B69">
            <w:pPr>
              <w:rPr>
                <w:rFonts w:eastAsia="SimSun"/>
                <w:sz w:val="20"/>
                <w:szCs w:val="20"/>
                <w:lang w:eastAsia="zh-CN"/>
              </w:rPr>
            </w:pPr>
            <w:r w:rsidRPr="00BD0B69">
              <w:rPr>
                <w:rFonts w:eastAsia="SimSun"/>
                <w:sz w:val="20"/>
                <w:szCs w:val="20"/>
                <w:lang w:eastAsia="zh-CN"/>
              </w:rPr>
              <w:t>The system is able to achieve 97% water recovery and could be increased to near 100% recovery by passing bleed stream through a lyophilizer (freeze dryer).</w:t>
            </w:r>
          </w:p>
          <w:p w:rsidR="00BD0B69" w:rsidRPr="00BD0B69" w:rsidRDefault="00BD0B69" w:rsidP="00BD0B69">
            <w:pPr>
              <w:rPr>
                <w:rFonts w:eastAsia="SimSun"/>
                <w:sz w:val="20"/>
                <w:szCs w:val="20"/>
                <w:lang w:eastAsia="zh-CN"/>
              </w:rPr>
            </w:pPr>
            <w:r w:rsidRPr="00BD0B69">
              <w:rPr>
                <w:rFonts w:eastAsia="SimSun"/>
                <w:sz w:val="20"/>
                <w:szCs w:val="20"/>
                <w:lang w:eastAsia="zh-CN"/>
              </w:rPr>
              <w:t>Requires no regular resupply to keep running.</w:t>
            </w:r>
          </w:p>
          <w:p w:rsidR="00BD0B69" w:rsidRPr="00BD0B69" w:rsidRDefault="00BD0B69" w:rsidP="00BD0B69">
            <w:pPr>
              <w:rPr>
                <w:rFonts w:eastAsia="SimSun"/>
                <w:sz w:val="20"/>
                <w:szCs w:val="20"/>
                <w:lang w:eastAsia="zh-CN"/>
              </w:rPr>
            </w:pPr>
            <w:r w:rsidRPr="00BD0B69">
              <w:rPr>
                <w:rFonts w:eastAsia="SimSun"/>
                <w:sz w:val="20"/>
                <w:szCs w:val="20"/>
                <w:lang w:eastAsia="zh-CN"/>
              </w:rPr>
              <w:t>But has a high power requirement (312 Wh/kg)</w:t>
            </w:r>
          </w:p>
          <w:p w:rsidR="00BD0B69" w:rsidRPr="00BD0B69" w:rsidRDefault="00BD0B69" w:rsidP="00BD0B69">
            <w:pPr>
              <w:rPr>
                <w:rFonts w:eastAsia="SimSun"/>
                <w:b/>
                <w:sz w:val="20"/>
                <w:szCs w:val="20"/>
                <w:lang w:eastAsia="zh-CN"/>
              </w:rPr>
            </w:pPr>
            <w:r w:rsidRPr="00BD0B69">
              <w:rPr>
                <w:rFonts w:eastAsia="SimSun"/>
                <w:sz w:val="20"/>
                <w:szCs w:val="20"/>
                <w:lang w:eastAsia="zh-CN"/>
              </w:rPr>
              <w:t>and only has a current life span of 5 years.</w:t>
            </w:r>
          </w:p>
        </w:tc>
      </w:tr>
      <w:tr w:rsidR="00BD0B69" w:rsidRPr="00BD0B69" w:rsidTr="00BD0B69">
        <w:trPr>
          <w:trHeight w:val="710"/>
        </w:trPr>
        <w:tc>
          <w:tcPr>
            <w:tcW w:w="1809" w:type="dxa"/>
            <w:vMerge/>
          </w:tcPr>
          <w:p w:rsidR="00BD0B69" w:rsidRPr="00BD0B69" w:rsidRDefault="00BD0B69" w:rsidP="00BD0B69">
            <w:pPr>
              <w:jc w:val="center"/>
              <w:rPr>
                <w:rFonts w:eastAsia="SimSun"/>
                <w:color w:val="000000" w:themeColor="text1"/>
                <w:kern w:val="24"/>
                <w:sz w:val="20"/>
                <w:szCs w:val="20"/>
                <w:lang w:eastAsia="zh-CN"/>
              </w:rPr>
            </w:pPr>
          </w:p>
        </w:tc>
        <w:tc>
          <w:tcPr>
            <w:tcW w:w="2965" w:type="dxa"/>
          </w:tcPr>
          <w:p w:rsidR="00BD0B69" w:rsidRPr="00BD0B69" w:rsidRDefault="00BD0B69" w:rsidP="00BD0B69">
            <w:pPr>
              <w:rPr>
                <w:rFonts w:ascii="Times New Roman" w:eastAsia="Times New Roman" w:hAnsi="Times New Roman"/>
                <w:sz w:val="20"/>
                <w:szCs w:val="20"/>
                <w:lang w:eastAsia="zh-CN"/>
              </w:rPr>
            </w:pPr>
            <w:r w:rsidRPr="00BD0B69">
              <w:rPr>
                <w:rFonts w:eastAsia="SimSun"/>
                <w:color w:val="000000" w:themeColor="text1"/>
                <w:kern w:val="24"/>
                <w:sz w:val="20"/>
                <w:szCs w:val="20"/>
                <w:lang w:eastAsia="zh-CN"/>
              </w:rPr>
              <w:t>Direct Osmotic Concentration (DOC)</w:t>
            </w:r>
          </w:p>
          <w:p w:rsidR="00BD0B69" w:rsidRPr="00BD0B69" w:rsidRDefault="00BD0B69" w:rsidP="00BD0B69">
            <w:pPr>
              <w:rPr>
                <w:rFonts w:eastAsia="SimSun"/>
                <w:color w:val="000000" w:themeColor="text1"/>
                <w:kern w:val="24"/>
                <w:sz w:val="20"/>
                <w:szCs w:val="20"/>
                <w:lang w:eastAsia="zh-CN"/>
              </w:rPr>
            </w:pPr>
          </w:p>
        </w:tc>
        <w:tc>
          <w:tcPr>
            <w:tcW w:w="4468" w:type="dxa"/>
            <w:hideMark/>
          </w:tcPr>
          <w:p w:rsidR="00BD0B69" w:rsidRPr="00BD0B69" w:rsidRDefault="00BD0B69" w:rsidP="00BD0B69">
            <w:pPr>
              <w:rPr>
                <w:rFonts w:eastAsia="SimSun"/>
                <w:sz w:val="20"/>
                <w:szCs w:val="20"/>
                <w:lang w:eastAsia="zh-CN"/>
              </w:rPr>
            </w:pPr>
            <w:r w:rsidRPr="00BD0B69">
              <w:rPr>
                <w:rFonts w:eastAsia="SimSun"/>
                <w:sz w:val="20"/>
                <w:szCs w:val="20"/>
                <w:lang w:eastAsia="zh-CN"/>
              </w:rPr>
              <w:t>Is able to achieve a water recovery factor in excess of 95% and produces high quality water.</w:t>
            </w:r>
          </w:p>
          <w:p w:rsidR="00BD0B69" w:rsidRPr="00BD0B69" w:rsidRDefault="00BD0B69" w:rsidP="00BD0B69">
            <w:pPr>
              <w:rPr>
                <w:rFonts w:eastAsia="SimSun"/>
                <w:sz w:val="20"/>
                <w:szCs w:val="20"/>
                <w:lang w:eastAsia="zh-CN"/>
              </w:rPr>
            </w:pPr>
            <w:r w:rsidRPr="00BD0B69">
              <w:rPr>
                <w:rFonts w:eastAsia="SimSun"/>
                <w:sz w:val="20"/>
                <w:szCs w:val="20"/>
                <w:lang w:eastAsia="zh-CN"/>
              </w:rPr>
              <w:t>Preliminary tests indicate:</w:t>
            </w:r>
          </w:p>
          <w:p w:rsidR="00BD0B69" w:rsidRPr="00BD0B69" w:rsidRDefault="00BD0B69" w:rsidP="00BD0B69">
            <w:pPr>
              <w:rPr>
                <w:rFonts w:eastAsia="SimSun"/>
                <w:sz w:val="20"/>
                <w:szCs w:val="20"/>
                <w:lang w:eastAsia="zh-CN"/>
              </w:rPr>
            </w:pPr>
            <w:r w:rsidRPr="00BD0B69">
              <w:rPr>
                <w:rFonts w:eastAsia="SimSun"/>
                <w:sz w:val="20"/>
                <w:szCs w:val="20"/>
                <w:lang w:eastAsia="zh-CN"/>
              </w:rPr>
              <w:t xml:space="preserve">that no resupply would be required and has a </w:t>
            </w:r>
          </w:p>
          <w:p w:rsidR="00BD0B69" w:rsidRPr="00BD0B69" w:rsidRDefault="00BD0B69" w:rsidP="00BD0B69">
            <w:pPr>
              <w:rPr>
                <w:rFonts w:eastAsia="SimSun"/>
                <w:sz w:val="20"/>
                <w:szCs w:val="20"/>
                <w:lang w:eastAsia="zh-CN"/>
              </w:rPr>
            </w:pPr>
            <w:r w:rsidRPr="00BD0B69">
              <w:rPr>
                <w:rFonts w:eastAsia="SimSun"/>
                <w:sz w:val="20"/>
                <w:szCs w:val="20"/>
                <w:lang w:eastAsia="zh-CN"/>
              </w:rPr>
              <w:t>relatively low power consumption (102 Wh/kg). However these results still have to be tested for a longer duration</w:t>
            </w:r>
          </w:p>
        </w:tc>
      </w:tr>
      <w:tr w:rsidR="00BD0B69" w:rsidRPr="00BD0B69" w:rsidTr="00BD0B69">
        <w:trPr>
          <w:trHeight w:val="710"/>
        </w:trPr>
        <w:tc>
          <w:tcPr>
            <w:tcW w:w="1809" w:type="dxa"/>
            <w:vMerge/>
          </w:tcPr>
          <w:p w:rsidR="00BD0B69" w:rsidRPr="00BD0B69" w:rsidRDefault="00BD0B69" w:rsidP="00BD0B69">
            <w:pPr>
              <w:jc w:val="center"/>
              <w:rPr>
                <w:rFonts w:eastAsia="SimSun"/>
                <w:color w:val="000000" w:themeColor="text1"/>
                <w:kern w:val="24"/>
                <w:sz w:val="20"/>
                <w:szCs w:val="20"/>
                <w:lang w:eastAsia="zh-CN"/>
              </w:rPr>
            </w:pPr>
          </w:p>
        </w:tc>
        <w:tc>
          <w:tcPr>
            <w:tcW w:w="2965" w:type="dxa"/>
          </w:tcPr>
          <w:p w:rsidR="00BD0B69" w:rsidRPr="00BD0B69" w:rsidRDefault="00BD0B69" w:rsidP="00BD0B69">
            <w:pPr>
              <w:rPr>
                <w:rFonts w:ascii="Times New Roman" w:eastAsia="Times New Roman" w:hAnsi="Times New Roman"/>
                <w:sz w:val="20"/>
                <w:szCs w:val="20"/>
                <w:lang w:eastAsia="zh-CN"/>
              </w:rPr>
            </w:pPr>
            <w:r w:rsidRPr="00BD0B69">
              <w:rPr>
                <w:rFonts w:eastAsia="SimSun"/>
                <w:color w:val="000000" w:themeColor="text1"/>
                <w:kern w:val="24"/>
                <w:sz w:val="20"/>
                <w:szCs w:val="20"/>
                <w:lang w:eastAsia="zh-CN"/>
              </w:rPr>
              <w:t>Immobilised-cell Bioreactor (ICB)</w:t>
            </w:r>
          </w:p>
          <w:p w:rsidR="00BD0B69" w:rsidRPr="00BD0B69" w:rsidRDefault="00BD0B69" w:rsidP="00BD0B69">
            <w:pPr>
              <w:rPr>
                <w:rFonts w:eastAsia="SimSun"/>
                <w:color w:val="000000" w:themeColor="text1"/>
                <w:kern w:val="24"/>
                <w:sz w:val="20"/>
                <w:szCs w:val="20"/>
                <w:lang w:eastAsia="zh-CN"/>
              </w:rPr>
            </w:pPr>
          </w:p>
        </w:tc>
        <w:tc>
          <w:tcPr>
            <w:tcW w:w="4468" w:type="dxa"/>
            <w:hideMark/>
          </w:tcPr>
          <w:p w:rsidR="00BD0B69" w:rsidRPr="00BD0B69" w:rsidRDefault="00BD0B69" w:rsidP="00BD0B69">
            <w:pPr>
              <w:rPr>
                <w:rFonts w:eastAsia="SimSun"/>
                <w:sz w:val="20"/>
                <w:szCs w:val="20"/>
                <w:lang w:eastAsia="zh-CN"/>
              </w:rPr>
            </w:pPr>
            <w:r w:rsidRPr="00BD0B69">
              <w:rPr>
                <w:rFonts w:eastAsia="SimSun"/>
                <w:sz w:val="20"/>
                <w:szCs w:val="20"/>
                <w:lang w:eastAsia="zh-CN"/>
              </w:rPr>
              <w:t>Has a high power consumption of 371 W h/kg however not self-sustaining with 119 kg/year resupply required and has the potential for 100% recovery with the use of additional units</w:t>
            </w:r>
          </w:p>
        </w:tc>
      </w:tr>
    </w:tbl>
    <w:p w:rsidR="00BD0B69" w:rsidRPr="00BD0B69" w:rsidRDefault="00BD0B69" w:rsidP="00BD0B69">
      <w:pPr>
        <w:jc w:val="center"/>
        <w:rPr>
          <w:i/>
          <w:sz w:val="20"/>
          <w:szCs w:val="20"/>
        </w:rPr>
      </w:pPr>
      <w:r w:rsidRPr="00BD0B69">
        <w:rPr>
          <w:i/>
          <w:sz w:val="20"/>
          <w:szCs w:val="20"/>
        </w:rPr>
        <w:t>Figure 2</w:t>
      </w:r>
    </w:p>
    <w:p w:rsidR="00BD0B69" w:rsidRDefault="00BD0B69">
      <w:pPr>
        <w:rPr>
          <w:b/>
        </w:rPr>
      </w:pPr>
    </w:p>
    <w:p w:rsidR="00A574BA" w:rsidRDefault="00A574BA" w:rsidP="000939CB">
      <w:pPr>
        <w:pStyle w:val="Heading4"/>
      </w:pPr>
      <w:r>
        <w:t>Air</w:t>
      </w:r>
    </w:p>
    <w:p w:rsidR="00A341AC" w:rsidRDefault="00A574BA" w:rsidP="00A341AC">
      <w:r w:rsidRPr="00EC689E">
        <w:rPr>
          <w:b/>
        </w:rPr>
        <w:t>Sabatier Reaction</w:t>
      </w:r>
      <w:r w:rsidR="0002319C">
        <w:t>-</w:t>
      </w:r>
      <w:r w:rsidR="00A341AC">
        <w:t xml:space="preserve"> This reaction</w:t>
      </w:r>
      <w:r w:rsidR="0002319C" w:rsidRPr="0002319C">
        <w:t xml:space="preserve"> </w:t>
      </w:r>
      <w:r w:rsidR="00A341AC" w:rsidRPr="00A341AC">
        <w:t xml:space="preserve">comprises the reaction of </w:t>
      </w:r>
      <w:r w:rsidR="007D1FA5">
        <w:t>hydrogen with carbon dioxide at</w:t>
      </w:r>
      <w:r w:rsidR="00A341AC">
        <w:t xml:space="preserve"> high</w:t>
      </w:r>
      <w:r w:rsidR="007D1FA5">
        <w:t xml:space="preserve"> temperature</w:t>
      </w:r>
      <w:r w:rsidR="00A341AC">
        <w:t xml:space="preserve"> (approx. 400˚C)</w:t>
      </w:r>
      <w:r w:rsidR="007D1FA5">
        <w:t xml:space="preserve"> and pressure</w:t>
      </w:r>
      <w:r w:rsidR="00A341AC" w:rsidRPr="00A341AC">
        <w:t xml:space="preserve"> in the presence of a nickel catalyst to produce methane and water. Optionally ruthenium on alumina (</w:t>
      </w:r>
      <w:r w:rsidR="007D1FA5" w:rsidRPr="00A341AC">
        <w:t>aluminium</w:t>
      </w:r>
      <w:r w:rsidR="00A341AC" w:rsidRPr="00A341AC">
        <w:t xml:space="preserve"> oxide) makes a more efficient catalyst. It is described by the following reaction:</w:t>
      </w:r>
    </w:p>
    <w:p w:rsidR="007D1FA5" w:rsidRPr="007D1FA5" w:rsidRDefault="007D1FA5" w:rsidP="007D1FA5">
      <w:pPr>
        <w:jc w:val="center"/>
      </w:pPr>
      <w:r w:rsidRPr="007D1FA5">
        <w:rPr>
          <w:b/>
          <w:bCs/>
        </w:rPr>
        <w:t>CO</w:t>
      </w:r>
      <w:r w:rsidRPr="007D1FA5">
        <w:rPr>
          <w:b/>
          <w:bCs/>
          <w:vertAlign w:val="subscript"/>
        </w:rPr>
        <w:t>2</w:t>
      </w:r>
      <w:r w:rsidRPr="007D1FA5">
        <w:rPr>
          <w:b/>
          <w:bCs/>
        </w:rPr>
        <w:t xml:space="preserve"> + 4H</w:t>
      </w:r>
      <w:r w:rsidRPr="007D1FA5">
        <w:rPr>
          <w:b/>
          <w:bCs/>
          <w:vertAlign w:val="subscript"/>
        </w:rPr>
        <w:t>2</w:t>
      </w:r>
      <w:r w:rsidRPr="007D1FA5">
        <w:rPr>
          <w:b/>
          <w:bCs/>
        </w:rPr>
        <w:t xml:space="preserve"> </w:t>
      </w:r>
      <w:r w:rsidRPr="007D1FA5">
        <w:rPr>
          <w:b/>
          <w:bCs/>
        </w:rPr>
        <w:sym w:font="Wingdings" w:char="F0E0"/>
      </w:r>
      <w:r w:rsidRPr="007D1FA5">
        <w:rPr>
          <w:b/>
          <w:bCs/>
        </w:rPr>
        <w:t xml:space="preserve"> CH</w:t>
      </w:r>
      <w:r w:rsidRPr="007D1FA5">
        <w:rPr>
          <w:b/>
          <w:bCs/>
          <w:vertAlign w:val="subscript"/>
        </w:rPr>
        <w:t>4</w:t>
      </w:r>
      <w:r w:rsidRPr="007D1FA5">
        <w:rPr>
          <w:b/>
          <w:bCs/>
        </w:rPr>
        <w:t xml:space="preserve"> + 2H</w:t>
      </w:r>
      <w:r w:rsidRPr="007D1FA5">
        <w:rPr>
          <w:b/>
          <w:bCs/>
          <w:vertAlign w:val="subscript"/>
        </w:rPr>
        <w:t>2</w:t>
      </w:r>
      <w:r w:rsidRPr="007D1FA5">
        <w:rPr>
          <w:b/>
          <w:bCs/>
        </w:rPr>
        <w:t>O</w:t>
      </w:r>
    </w:p>
    <w:p w:rsidR="00A574BA" w:rsidRPr="00A574BA" w:rsidRDefault="007D1FA5" w:rsidP="0002319C">
      <w:r>
        <w:t>Methane is created as a b</w:t>
      </w:r>
      <w:r w:rsidR="00FD2F66">
        <w:t>y-product  and</w:t>
      </w:r>
      <w:r w:rsidR="0002319C">
        <w:t xml:space="preserve"> can be used for fuel on the surface of mars</w:t>
      </w:r>
      <w:r w:rsidR="00FD2F66">
        <w:t xml:space="preserve"> and is currently b</w:t>
      </w:r>
      <w:r w:rsidR="0002319C">
        <w:t>eing researched for</w:t>
      </w:r>
      <w:r>
        <w:t xml:space="preserve"> the</w:t>
      </w:r>
      <w:r w:rsidR="0002319C">
        <w:t xml:space="preserve"> ISS</w:t>
      </w:r>
      <w:r>
        <w:t>.</w:t>
      </w:r>
    </w:p>
    <w:p w:rsidR="003C13A4" w:rsidRDefault="00A574BA" w:rsidP="00FD2F66">
      <w:r w:rsidRPr="00EC689E">
        <w:rPr>
          <w:b/>
        </w:rPr>
        <w:lastRenderedPageBreak/>
        <w:t>Reverse Water Gas Shift Reaction</w:t>
      </w:r>
      <w:r w:rsidR="00FD2F66">
        <w:t xml:space="preserve">- </w:t>
      </w:r>
      <w:r w:rsidR="007D1FA5">
        <w:t>This reaction</w:t>
      </w:r>
      <w:r w:rsidR="007D1FA5" w:rsidRPr="0002319C">
        <w:t xml:space="preserve"> </w:t>
      </w:r>
      <w:r w:rsidR="007D1FA5" w:rsidRPr="00A341AC">
        <w:t>comprises the reaction of</w:t>
      </w:r>
      <w:r w:rsidR="007D1FA5">
        <w:t xml:space="preserve"> carbon dioxide and hydrogen (at approximately 350</w:t>
      </w:r>
      <w:r w:rsidR="007D1FA5" w:rsidRPr="007D1FA5">
        <w:t xml:space="preserve"> </w:t>
      </w:r>
      <w:r w:rsidR="007D1FA5">
        <w:t>˚C) to produce carbon monoxide and water with the presence of  a</w:t>
      </w:r>
      <w:r w:rsidR="00FD2F66">
        <w:t xml:space="preserve"> silica catalyst (with 5%wt Copper).</w:t>
      </w:r>
      <w:r w:rsidR="003C13A4">
        <w:t xml:space="preserve"> It is described by the following reaction:</w:t>
      </w:r>
    </w:p>
    <w:p w:rsidR="003C13A4" w:rsidRPr="003C13A4" w:rsidRDefault="003C13A4" w:rsidP="003C13A4">
      <w:pPr>
        <w:jc w:val="center"/>
      </w:pPr>
      <w:r w:rsidRPr="003C13A4">
        <w:rPr>
          <w:b/>
          <w:bCs/>
        </w:rPr>
        <w:t>CO</w:t>
      </w:r>
      <w:r w:rsidRPr="003C13A4">
        <w:rPr>
          <w:b/>
          <w:bCs/>
          <w:vertAlign w:val="subscript"/>
        </w:rPr>
        <w:t>2</w:t>
      </w:r>
      <w:r w:rsidRPr="003C13A4">
        <w:rPr>
          <w:b/>
          <w:bCs/>
        </w:rPr>
        <w:t xml:space="preserve"> + H</w:t>
      </w:r>
      <w:r w:rsidRPr="003C13A4">
        <w:rPr>
          <w:b/>
          <w:bCs/>
          <w:vertAlign w:val="subscript"/>
        </w:rPr>
        <w:t>2</w:t>
      </w:r>
      <w:r w:rsidRPr="003C13A4">
        <w:rPr>
          <w:b/>
          <w:bCs/>
        </w:rPr>
        <w:t xml:space="preserve"> </w:t>
      </w:r>
      <w:r w:rsidRPr="003C13A4">
        <w:rPr>
          <w:b/>
          <w:bCs/>
        </w:rPr>
        <w:sym w:font="Wingdings" w:char="F0E0"/>
      </w:r>
      <w:r w:rsidRPr="003C13A4">
        <w:rPr>
          <w:b/>
          <w:bCs/>
        </w:rPr>
        <w:t xml:space="preserve"> CO + H</w:t>
      </w:r>
      <w:r w:rsidRPr="003C13A4">
        <w:rPr>
          <w:b/>
          <w:bCs/>
          <w:vertAlign w:val="subscript"/>
        </w:rPr>
        <w:t>2</w:t>
      </w:r>
      <w:r w:rsidRPr="003C13A4">
        <w:rPr>
          <w:b/>
          <w:bCs/>
        </w:rPr>
        <w:t>O</w:t>
      </w:r>
    </w:p>
    <w:p w:rsidR="003C13A4" w:rsidRDefault="003C13A4" w:rsidP="00FD2F66"/>
    <w:p w:rsidR="00A574BA" w:rsidRPr="00A574BA" w:rsidRDefault="003C13A4" w:rsidP="00FD2F66">
      <w:r>
        <w:t xml:space="preserve">The </w:t>
      </w:r>
      <w:r w:rsidR="007D1FA5">
        <w:t>b</w:t>
      </w:r>
      <w:r w:rsidR="00FD2F66">
        <w:t>y</w:t>
      </w:r>
      <w:r w:rsidR="007D1FA5">
        <w:t>-product</w:t>
      </w:r>
      <w:r w:rsidR="00FD2F66">
        <w:t xml:space="preserve"> </w:t>
      </w:r>
      <w:r w:rsidR="007D1FA5">
        <w:t>(</w:t>
      </w:r>
      <w:r w:rsidR="00FD2F66">
        <w:t>Carbon Monoxide</w:t>
      </w:r>
      <w:r w:rsidR="007D1FA5">
        <w:t>)</w:t>
      </w:r>
      <w:r w:rsidR="00FD2F66">
        <w:t xml:space="preserve">  can be further processed into methane, methanol etc</w:t>
      </w:r>
      <w:r w:rsidR="007D1FA5">
        <w:t xml:space="preserve">.. </w:t>
      </w:r>
      <w:r w:rsidR="00FD2F66">
        <w:t xml:space="preserve">. </w:t>
      </w:r>
      <w:r w:rsidR="007D1FA5">
        <w:t>Further research is required for the possible uses of this by-product.</w:t>
      </w:r>
    </w:p>
    <w:p w:rsidR="003C13A4" w:rsidRDefault="00A574BA" w:rsidP="00FD2F66">
      <w:r w:rsidRPr="00EC689E">
        <w:rPr>
          <w:b/>
        </w:rPr>
        <w:t>Bosch Reaction</w:t>
      </w:r>
      <w:r w:rsidR="00FD2F66">
        <w:t>-</w:t>
      </w:r>
      <w:r w:rsidR="007D1FA5">
        <w:t xml:space="preserve"> This requires a h</w:t>
      </w:r>
      <w:r w:rsidR="00FD2F66">
        <w:t>igher temp</w:t>
      </w:r>
      <w:r w:rsidR="007D1FA5">
        <w:t>erature</w:t>
      </w:r>
      <w:r w:rsidR="00FD2F66">
        <w:t xml:space="preserve"> need</w:t>
      </w:r>
      <w:r w:rsidR="003C13A4">
        <w:t xml:space="preserve">ed than for Sabatier and RWGS (approximately </w:t>
      </w:r>
      <w:r w:rsidR="00FD2F66">
        <w:t>530-730˚C)</w:t>
      </w:r>
      <w:r w:rsidR="003C13A4">
        <w:t>.</w:t>
      </w:r>
      <w:r w:rsidR="00FD2F66">
        <w:t xml:space="preserve"> </w:t>
      </w:r>
      <w:r w:rsidR="003C13A4">
        <w:t>This could be problematic</w:t>
      </w:r>
      <w:r w:rsidR="00FD2F66">
        <w:t xml:space="preserve"> </w:t>
      </w:r>
      <w:r w:rsidR="003C13A4">
        <w:t>as this high temperature would need to be maintained</w:t>
      </w:r>
      <w:r w:rsidR="00FD2F66">
        <w:t>. It has a completely closed O2 and H2 recycle and uses an Iron catalyst.</w:t>
      </w:r>
      <w:r w:rsidR="003C13A4">
        <w:t xml:space="preserve"> The reaction is given by: </w:t>
      </w:r>
    </w:p>
    <w:p w:rsidR="003C13A4" w:rsidRPr="003C13A4" w:rsidRDefault="003C13A4" w:rsidP="003C13A4">
      <w:pPr>
        <w:jc w:val="center"/>
      </w:pPr>
      <w:r w:rsidRPr="003C13A4">
        <w:rPr>
          <w:b/>
          <w:bCs/>
          <w:lang w:val="pt-BR"/>
        </w:rPr>
        <w:t>CO</w:t>
      </w:r>
      <w:r w:rsidRPr="003C13A4">
        <w:rPr>
          <w:b/>
          <w:bCs/>
          <w:vertAlign w:val="subscript"/>
          <w:lang w:val="pt-BR"/>
        </w:rPr>
        <w:t>2</w:t>
      </w:r>
      <w:r w:rsidRPr="003C13A4">
        <w:rPr>
          <w:b/>
          <w:bCs/>
          <w:lang w:val="pt-BR"/>
        </w:rPr>
        <w:t xml:space="preserve"> + 2H</w:t>
      </w:r>
      <w:r w:rsidRPr="003C13A4">
        <w:rPr>
          <w:b/>
          <w:bCs/>
          <w:vertAlign w:val="subscript"/>
          <w:lang w:val="pt-BR"/>
        </w:rPr>
        <w:t>2</w:t>
      </w:r>
      <w:r w:rsidRPr="003C13A4">
        <w:rPr>
          <w:b/>
          <w:bCs/>
          <w:lang w:val="pt-BR"/>
        </w:rPr>
        <w:t xml:space="preserve"> → C + 2H</w:t>
      </w:r>
      <w:r w:rsidRPr="003C13A4">
        <w:rPr>
          <w:b/>
          <w:bCs/>
          <w:vertAlign w:val="subscript"/>
          <w:lang w:val="pt-BR"/>
        </w:rPr>
        <w:t>2</w:t>
      </w:r>
      <w:r w:rsidRPr="003C13A4">
        <w:rPr>
          <w:b/>
          <w:bCs/>
          <w:lang w:val="pt-BR"/>
        </w:rPr>
        <w:t>O</w:t>
      </w:r>
    </w:p>
    <w:p w:rsidR="00A574BA" w:rsidRDefault="0010693E" w:rsidP="00FD2F66">
      <w:r>
        <w:t xml:space="preserve"> </w:t>
      </w:r>
      <w:r w:rsidR="003C13A4">
        <w:t xml:space="preserve">The </w:t>
      </w:r>
      <w:r>
        <w:t>By-product: elemental carbon which is not useful and can foul catalyst surface therefore</w:t>
      </w:r>
      <w:r w:rsidR="00FD2F66">
        <w:t xml:space="preserve"> reduction in efficiency</w:t>
      </w:r>
      <w:r>
        <w:t>.</w:t>
      </w:r>
    </w:p>
    <w:p w:rsidR="00EC689E" w:rsidRDefault="003C13A4" w:rsidP="00A574BA">
      <w:r w:rsidRPr="003C13A4">
        <w:t xml:space="preserve">Electrolysis </w:t>
      </w:r>
      <w:r>
        <w:t xml:space="preserve">is employed in all the above processes to split the water into its elemental components to produce oxygen.  </w:t>
      </w:r>
    </w:p>
    <w:p w:rsidR="003C13A4" w:rsidRDefault="003C13A4" w:rsidP="00A574BA">
      <w:r>
        <w:t xml:space="preserve">The </w:t>
      </w:r>
      <w:r w:rsidR="003E2614">
        <w:t xml:space="preserve">quantities </w:t>
      </w:r>
      <w:r>
        <w:t>of moles required and produced by the aforement</w:t>
      </w:r>
      <w:r w:rsidR="003E2614">
        <w:t>ioned reactions are</w:t>
      </w:r>
      <w:r>
        <w:t xml:space="preserve"> surmised in the </w:t>
      </w:r>
      <w:r w:rsidR="003E2614">
        <w:t>subsequent schematic:</w:t>
      </w:r>
    </w:p>
    <w:p w:rsidR="003C13A4" w:rsidRDefault="003C13A4" w:rsidP="003C13A4">
      <w:pPr>
        <w:jc w:val="center"/>
      </w:pPr>
      <w:r>
        <w:rPr>
          <w:noProof/>
          <w:lang w:eastAsia="en-GB"/>
        </w:rPr>
        <w:drawing>
          <wp:inline distT="0" distB="0" distL="0" distR="0" wp14:anchorId="760F666B">
            <wp:extent cx="3200400" cy="160036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04722" cy="1602527"/>
                    </a:xfrm>
                    <a:prstGeom prst="rect">
                      <a:avLst/>
                    </a:prstGeom>
                    <a:noFill/>
                  </pic:spPr>
                </pic:pic>
              </a:graphicData>
            </a:graphic>
          </wp:inline>
        </w:drawing>
      </w:r>
    </w:p>
    <w:p w:rsidR="003C13A4" w:rsidRDefault="003E2614" w:rsidP="003E2614">
      <w:pPr>
        <w:jc w:val="center"/>
        <w:rPr>
          <w:i/>
          <w:sz w:val="20"/>
        </w:rPr>
      </w:pPr>
      <w:r>
        <w:rPr>
          <w:i/>
          <w:sz w:val="20"/>
        </w:rPr>
        <w:t>Fig 2</w:t>
      </w:r>
    </w:p>
    <w:p w:rsidR="00BD0B69" w:rsidRPr="00BD0B69" w:rsidRDefault="00BD0B69" w:rsidP="00BD0B69">
      <w:pPr>
        <w:rPr>
          <w:sz w:val="20"/>
        </w:rPr>
      </w:pPr>
      <w:r>
        <w:rPr>
          <w:sz w:val="20"/>
        </w:rPr>
        <w:t>Other factors which may influence the decision into the best means of producing oxygen are stated in the table below</w:t>
      </w:r>
      <w:r w:rsidR="00886020">
        <w:rPr>
          <w:sz w:val="20"/>
        </w:rPr>
        <w:t>:</w:t>
      </w:r>
    </w:p>
    <w:tbl>
      <w:tblPr>
        <w:tblStyle w:val="TableGrid"/>
        <w:tblW w:w="0" w:type="auto"/>
        <w:jc w:val="center"/>
        <w:tblBorders>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367"/>
        <w:gridCol w:w="4881"/>
      </w:tblGrid>
      <w:tr w:rsidR="00BD0B69" w:rsidTr="00BD0B69">
        <w:trPr>
          <w:jc w:val="center"/>
        </w:trPr>
        <w:tc>
          <w:tcPr>
            <w:tcW w:w="2367" w:type="dxa"/>
            <w:hideMark/>
          </w:tcPr>
          <w:p w:rsidR="00BD0B69" w:rsidRDefault="00BD0B69">
            <w:pPr>
              <w:rPr>
                <w:b/>
                <w:lang w:eastAsia="zh-CN"/>
              </w:rPr>
            </w:pPr>
            <w:r>
              <w:rPr>
                <w:b/>
              </w:rPr>
              <w:t>Processes</w:t>
            </w:r>
          </w:p>
        </w:tc>
        <w:tc>
          <w:tcPr>
            <w:tcW w:w="4881" w:type="dxa"/>
            <w:hideMark/>
          </w:tcPr>
          <w:p w:rsidR="00BD0B69" w:rsidRDefault="00BD0B69">
            <w:pPr>
              <w:rPr>
                <w:b/>
                <w:lang w:eastAsia="zh-CN"/>
              </w:rPr>
            </w:pPr>
            <w:r>
              <w:rPr>
                <w:b/>
              </w:rPr>
              <w:t>Comments</w:t>
            </w:r>
          </w:p>
        </w:tc>
      </w:tr>
      <w:tr w:rsidR="00BD0B69" w:rsidTr="00BD0B69">
        <w:trPr>
          <w:jc w:val="center"/>
        </w:trPr>
        <w:tc>
          <w:tcPr>
            <w:tcW w:w="2367" w:type="dxa"/>
            <w:hideMark/>
          </w:tcPr>
          <w:p w:rsidR="00BD0B69" w:rsidRDefault="00BD0B69">
            <w:pPr>
              <w:rPr>
                <w:lang w:eastAsia="zh-CN"/>
              </w:rPr>
            </w:pPr>
            <w:r>
              <w:t>Sabatier Reaction</w:t>
            </w:r>
          </w:p>
        </w:tc>
        <w:tc>
          <w:tcPr>
            <w:tcW w:w="4881" w:type="dxa"/>
            <w:hideMark/>
          </w:tcPr>
          <w:p w:rsidR="00BD0B69" w:rsidRDefault="00BD0B69">
            <w:pPr>
              <w:rPr>
                <w:lang w:eastAsia="zh-CN"/>
              </w:rPr>
            </w:pPr>
            <w:r>
              <w:t xml:space="preserve">Methane produced can be used as a fuel in mars but as energy is provided another use should be explored. </w:t>
            </w:r>
          </w:p>
        </w:tc>
      </w:tr>
      <w:tr w:rsidR="00BD0B69" w:rsidTr="00BD0B69">
        <w:trPr>
          <w:jc w:val="center"/>
        </w:trPr>
        <w:tc>
          <w:tcPr>
            <w:tcW w:w="2367" w:type="dxa"/>
            <w:hideMark/>
          </w:tcPr>
          <w:p w:rsidR="00BD0B69" w:rsidRDefault="00BD0B69">
            <w:pPr>
              <w:rPr>
                <w:lang w:eastAsia="zh-CN"/>
              </w:rPr>
            </w:pPr>
            <w:r>
              <w:t>Reverse Water Gas Shift Reaction</w:t>
            </w:r>
          </w:p>
        </w:tc>
        <w:tc>
          <w:tcPr>
            <w:tcW w:w="4881" w:type="dxa"/>
            <w:hideMark/>
          </w:tcPr>
          <w:p w:rsidR="00BD0B69" w:rsidRDefault="00BD0B69">
            <w:pPr>
              <w:rPr>
                <w:lang w:eastAsia="zh-CN"/>
              </w:rPr>
            </w:pPr>
            <w:r>
              <w:t>By-product of carbon monoxide requires further processing or there is the option of releasing it into the atmosphere but is not preferred.</w:t>
            </w:r>
          </w:p>
        </w:tc>
      </w:tr>
      <w:tr w:rsidR="00BD0B69" w:rsidTr="00BD0B69">
        <w:trPr>
          <w:jc w:val="center"/>
        </w:trPr>
        <w:tc>
          <w:tcPr>
            <w:tcW w:w="2367" w:type="dxa"/>
            <w:hideMark/>
          </w:tcPr>
          <w:p w:rsidR="00BD0B69" w:rsidRDefault="00BD0B69">
            <w:pPr>
              <w:rPr>
                <w:lang w:eastAsia="zh-CN"/>
              </w:rPr>
            </w:pPr>
            <w:r>
              <w:t>Bosch Reaction</w:t>
            </w:r>
          </w:p>
        </w:tc>
        <w:tc>
          <w:tcPr>
            <w:tcW w:w="4881" w:type="dxa"/>
            <w:hideMark/>
          </w:tcPr>
          <w:p w:rsidR="00BD0B69" w:rsidRDefault="00BD0B69">
            <w:pPr>
              <w:rPr>
                <w:b/>
                <w:lang w:eastAsia="zh-CN"/>
              </w:rPr>
            </w:pPr>
            <w:r>
              <w:t>Very high temperatures required of up to</w:t>
            </w:r>
            <w:r>
              <w:rPr>
                <w:b/>
              </w:rPr>
              <w:t xml:space="preserve"> </w:t>
            </w:r>
            <w:r>
              <w:t>730˚C there for may not be sustainable.</w:t>
            </w:r>
          </w:p>
        </w:tc>
      </w:tr>
    </w:tbl>
    <w:p w:rsidR="00BD0B69" w:rsidRPr="00BD0B69" w:rsidRDefault="00BD0B69" w:rsidP="00BD0B69">
      <w:pPr>
        <w:jc w:val="center"/>
        <w:rPr>
          <w:i/>
          <w:sz w:val="20"/>
          <w:szCs w:val="20"/>
        </w:rPr>
      </w:pPr>
      <w:r w:rsidRPr="00BD0B69">
        <w:rPr>
          <w:i/>
          <w:sz w:val="20"/>
          <w:szCs w:val="20"/>
        </w:rPr>
        <w:lastRenderedPageBreak/>
        <w:t>Figure 3</w:t>
      </w:r>
    </w:p>
    <w:p w:rsidR="00BD0B69" w:rsidRDefault="00BD0B69" w:rsidP="000939CB">
      <w:pPr>
        <w:pStyle w:val="Heading2"/>
      </w:pPr>
    </w:p>
    <w:p w:rsidR="00BD0B69" w:rsidRDefault="00BD0B69" w:rsidP="000939CB">
      <w:pPr>
        <w:pStyle w:val="Heading2"/>
      </w:pPr>
    </w:p>
    <w:p w:rsidR="00EC689E" w:rsidRPr="00EC689E" w:rsidRDefault="00EC689E" w:rsidP="000939CB">
      <w:pPr>
        <w:pStyle w:val="Heading2"/>
      </w:pPr>
      <w:r w:rsidRPr="00EC689E">
        <w:t>Stage 3</w:t>
      </w:r>
    </w:p>
    <w:p w:rsidR="00EC689E" w:rsidRPr="00EC689E" w:rsidRDefault="00EC689E" w:rsidP="00A574BA">
      <w:r>
        <w:t xml:space="preserve"> </w:t>
      </w:r>
      <w:r w:rsidR="003E2614">
        <w:t>Stage 3 will consist of possible integration of resources on mars. Such as growing biomass and possible utilisation of Co</w:t>
      </w:r>
      <w:r w:rsidR="003E2614">
        <w:rPr>
          <w:vertAlign w:val="subscript"/>
        </w:rPr>
        <w:t>2</w:t>
      </w:r>
      <w:r w:rsidR="003E2614">
        <w:t xml:space="preserve">…etc.  </w:t>
      </w:r>
    </w:p>
    <w:sectPr w:rsidR="00EC689E" w:rsidRPr="00EC68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516"/>
    <w:multiLevelType w:val="hybridMultilevel"/>
    <w:tmpl w:val="7DBC02E2"/>
    <w:lvl w:ilvl="0" w:tplc="EAE4DBA6">
      <w:start w:val="1"/>
      <w:numFmt w:val="bullet"/>
      <w:lvlText w:val="•"/>
      <w:lvlJc w:val="left"/>
      <w:pPr>
        <w:tabs>
          <w:tab w:val="num" w:pos="720"/>
        </w:tabs>
        <w:ind w:left="720" w:hanging="360"/>
      </w:pPr>
      <w:rPr>
        <w:rFonts w:ascii="Arial" w:hAnsi="Arial" w:hint="default"/>
      </w:rPr>
    </w:lvl>
    <w:lvl w:ilvl="1" w:tplc="2EE8F25C" w:tentative="1">
      <w:start w:val="1"/>
      <w:numFmt w:val="bullet"/>
      <w:lvlText w:val="•"/>
      <w:lvlJc w:val="left"/>
      <w:pPr>
        <w:tabs>
          <w:tab w:val="num" w:pos="1440"/>
        </w:tabs>
        <w:ind w:left="1440" w:hanging="360"/>
      </w:pPr>
      <w:rPr>
        <w:rFonts w:ascii="Arial" w:hAnsi="Arial" w:hint="default"/>
      </w:rPr>
    </w:lvl>
    <w:lvl w:ilvl="2" w:tplc="7850211A" w:tentative="1">
      <w:start w:val="1"/>
      <w:numFmt w:val="bullet"/>
      <w:lvlText w:val="•"/>
      <w:lvlJc w:val="left"/>
      <w:pPr>
        <w:tabs>
          <w:tab w:val="num" w:pos="2160"/>
        </w:tabs>
        <w:ind w:left="2160" w:hanging="360"/>
      </w:pPr>
      <w:rPr>
        <w:rFonts w:ascii="Arial" w:hAnsi="Arial" w:hint="default"/>
      </w:rPr>
    </w:lvl>
    <w:lvl w:ilvl="3" w:tplc="683098D8" w:tentative="1">
      <w:start w:val="1"/>
      <w:numFmt w:val="bullet"/>
      <w:lvlText w:val="•"/>
      <w:lvlJc w:val="left"/>
      <w:pPr>
        <w:tabs>
          <w:tab w:val="num" w:pos="2880"/>
        </w:tabs>
        <w:ind w:left="2880" w:hanging="360"/>
      </w:pPr>
      <w:rPr>
        <w:rFonts w:ascii="Arial" w:hAnsi="Arial" w:hint="default"/>
      </w:rPr>
    </w:lvl>
    <w:lvl w:ilvl="4" w:tplc="4538CE92" w:tentative="1">
      <w:start w:val="1"/>
      <w:numFmt w:val="bullet"/>
      <w:lvlText w:val="•"/>
      <w:lvlJc w:val="left"/>
      <w:pPr>
        <w:tabs>
          <w:tab w:val="num" w:pos="3600"/>
        </w:tabs>
        <w:ind w:left="3600" w:hanging="360"/>
      </w:pPr>
      <w:rPr>
        <w:rFonts w:ascii="Arial" w:hAnsi="Arial" w:hint="default"/>
      </w:rPr>
    </w:lvl>
    <w:lvl w:ilvl="5" w:tplc="4584393C" w:tentative="1">
      <w:start w:val="1"/>
      <w:numFmt w:val="bullet"/>
      <w:lvlText w:val="•"/>
      <w:lvlJc w:val="left"/>
      <w:pPr>
        <w:tabs>
          <w:tab w:val="num" w:pos="4320"/>
        </w:tabs>
        <w:ind w:left="4320" w:hanging="360"/>
      </w:pPr>
      <w:rPr>
        <w:rFonts w:ascii="Arial" w:hAnsi="Arial" w:hint="default"/>
      </w:rPr>
    </w:lvl>
    <w:lvl w:ilvl="6" w:tplc="2892B4C0" w:tentative="1">
      <w:start w:val="1"/>
      <w:numFmt w:val="bullet"/>
      <w:lvlText w:val="•"/>
      <w:lvlJc w:val="left"/>
      <w:pPr>
        <w:tabs>
          <w:tab w:val="num" w:pos="5040"/>
        </w:tabs>
        <w:ind w:left="5040" w:hanging="360"/>
      </w:pPr>
      <w:rPr>
        <w:rFonts w:ascii="Arial" w:hAnsi="Arial" w:hint="default"/>
      </w:rPr>
    </w:lvl>
    <w:lvl w:ilvl="7" w:tplc="DDA6B9EA" w:tentative="1">
      <w:start w:val="1"/>
      <w:numFmt w:val="bullet"/>
      <w:lvlText w:val="•"/>
      <w:lvlJc w:val="left"/>
      <w:pPr>
        <w:tabs>
          <w:tab w:val="num" w:pos="5760"/>
        </w:tabs>
        <w:ind w:left="5760" w:hanging="360"/>
      </w:pPr>
      <w:rPr>
        <w:rFonts w:ascii="Arial" w:hAnsi="Arial" w:hint="default"/>
      </w:rPr>
    </w:lvl>
    <w:lvl w:ilvl="8" w:tplc="0076F69C" w:tentative="1">
      <w:start w:val="1"/>
      <w:numFmt w:val="bullet"/>
      <w:lvlText w:val="•"/>
      <w:lvlJc w:val="left"/>
      <w:pPr>
        <w:tabs>
          <w:tab w:val="num" w:pos="6480"/>
        </w:tabs>
        <w:ind w:left="6480" w:hanging="360"/>
      </w:pPr>
      <w:rPr>
        <w:rFonts w:ascii="Arial" w:hAnsi="Arial" w:hint="default"/>
      </w:rPr>
    </w:lvl>
  </w:abstractNum>
  <w:abstractNum w:abstractNumId="1">
    <w:nsid w:val="055B1C95"/>
    <w:multiLevelType w:val="hybridMultilevel"/>
    <w:tmpl w:val="8BD87B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D92577"/>
    <w:multiLevelType w:val="hybridMultilevel"/>
    <w:tmpl w:val="10F02E2C"/>
    <w:lvl w:ilvl="0" w:tplc="BA06159A">
      <w:start w:val="1"/>
      <w:numFmt w:val="bullet"/>
      <w:lvlText w:val="•"/>
      <w:lvlJc w:val="left"/>
      <w:pPr>
        <w:tabs>
          <w:tab w:val="num" w:pos="720"/>
        </w:tabs>
        <w:ind w:left="720" w:hanging="360"/>
      </w:pPr>
      <w:rPr>
        <w:rFonts w:ascii="Arial" w:hAnsi="Arial" w:hint="default"/>
      </w:rPr>
    </w:lvl>
    <w:lvl w:ilvl="1" w:tplc="F5EE4796" w:tentative="1">
      <w:start w:val="1"/>
      <w:numFmt w:val="bullet"/>
      <w:lvlText w:val="•"/>
      <w:lvlJc w:val="left"/>
      <w:pPr>
        <w:tabs>
          <w:tab w:val="num" w:pos="1440"/>
        </w:tabs>
        <w:ind w:left="1440" w:hanging="360"/>
      </w:pPr>
      <w:rPr>
        <w:rFonts w:ascii="Arial" w:hAnsi="Arial" w:hint="default"/>
      </w:rPr>
    </w:lvl>
    <w:lvl w:ilvl="2" w:tplc="BF327C7E" w:tentative="1">
      <w:start w:val="1"/>
      <w:numFmt w:val="bullet"/>
      <w:lvlText w:val="•"/>
      <w:lvlJc w:val="left"/>
      <w:pPr>
        <w:tabs>
          <w:tab w:val="num" w:pos="2160"/>
        </w:tabs>
        <w:ind w:left="2160" w:hanging="360"/>
      </w:pPr>
      <w:rPr>
        <w:rFonts w:ascii="Arial" w:hAnsi="Arial" w:hint="default"/>
      </w:rPr>
    </w:lvl>
    <w:lvl w:ilvl="3" w:tplc="611CD64A" w:tentative="1">
      <w:start w:val="1"/>
      <w:numFmt w:val="bullet"/>
      <w:lvlText w:val="•"/>
      <w:lvlJc w:val="left"/>
      <w:pPr>
        <w:tabs>
          <w:tab w:val="num" w:pos="2880"/>
        </w:tabs>
        <w:ind w:left="2880" w:hanging="360"/>
      </w:pPr>
      <w:rPr>
        <w:rFonts w:ascii="Arial" w:hAnsi="Arial" w:hint="default"/>
      </w:rPr>
    </w:lvl>
    <w:lvl w:ilvl="4" w:tplc="7710300E" w:tentative="1">
      <w:start w:val="1"/>
      <w:numFmt w:val="bullet"/>
      <w:lvlText w:val="•"/>
      <w:lvlJc w:val="left"/>
      <w:pPr>
        <w:tabs>
          <w:tab w:val="num" w:pos="3600"/>
        </w:tabs>
        <w:ind w:left="3600" w:hanging="360"/>
      </w:pPr>
      <w:rPr>
        <w:rFonts w:ascii="Arial" w:hAnsi="Arial" w:hint="default"/>
      </w:rPr>
    </w:lvl>
    <w:lvl w:ilvl="5" w:tplc="CDA836B6" w:tentative="1">
      <w:start w:val="1"/>
      <w:numFmt w:val="bullet"/>
      <w:lvlText w:val="•"/>
      <w:lvlJc w:val="left"/>
      <w:pPr>
        <w:tabs>
          <w:tab w:val="num" w:pos="4320"/>
        </w:tabs>
        <w:ind w:left="4320" w:hanging="360"/>
      </w:pPr>
      <w:rPr>
        <w:rFonts w:ascii="Arial" w:hAnsi="Arial" w:hint="default"/>
      </w:rPr>
    </w:lvl>
    <w:lvl w:ilvl="6" w:tplc="72F8FE1A" w:tentative="1">
      <w:start w:val="1"/>
      <w:numFmt w:val="bullet"/>
      <w:lvlText w:val="•"/>
      <w:lvlJc w:val="left"/>
      <w:pPr>
        <w:tabs>
          <w:tab w:val="num" w:pos="5040"/>
        </w:tabs>
        <w:ind w:left="5040" w:hanging="360"/>
      </w:pPr>
      <w:rPr>
        <w:rFonts w:ascii="Arial" w:hAnsi="Arial" w:hint="default"/>
      </w:rPr>
    </w:lvl>
    <w:lvl w:ilvl="7" w:tplc="AF48FAEA" w:tentative="1">
      <w:start w:val="1"/>
      <w:numFmt w:val="bullet"/>
      <w:lvlText w:val="•"/>
      <w:lvlJc w:val="left"/>
      <w:pPr>
        <w:tabs>
          <w:tab w:val="num" w:pos="5760"/>
        </w:tabs>
        <w:ind w:left="5760" w:hanging="360"/>
      </w:pPr>
      <w:rPr>
        <w:rFonts w:ascii="Arial" w:hAnsi="Arial" w:hint="default"/>
      </w:rPr>
    </w:lvl>
    <w:lvl w:ilvl="8" w:tplc="79342B54" w:tentative="1">
      <w:start w:val="1"/>
      <w:numFmt w:val="bullet"/>
      <w:lvlText w:val="•"/>
      <w:lvlJc w:val="left"/>
      <w:pPr>
        <w:tabs>
          <w:tab w:val="num" w:pos="6480"/>
        </w:tabs>
        <w:ind w:left="6480" w:hanging="360"/>
      </w:pPr>
      <w:rPr>
        <w:rFonts w:ascii="Arial" w:hAnsi="Arial" w:hint="default"/>
      </w:rPr>
    </w:lvl>
  </w:abstractNum>
  <w:abstractNum w:abstractNumId="3">
    <w:nsid w:val="09621CCC"/>
    <w:multiLevelType w:val="hybridMultilevel"/>
    <w:tmpl w:val="D7DC9DEA"/>
    <w:lvl w:ilvl="0" w:tplc="06787A88">
      <w:numFmt w:val="bullet"/>
      <w:lvlText w:val="-"/>
      <w:lvlJc w:val="left"/>
      <w:pPr>
        <w:ind w:left="1440" w:hanging="360"/>
      </w:pPr>
      <w:rPr>
        <w:rFonts w:ascii="Times New Roman" w:eastAsia="SimSun" w:hAnsi="Times New Roman" w:cs="Times New Roman" w:hint="default"/>
        <w:b w:val="0"/>
        <w:sz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0A9D4E94"/>
    <w:multiLevelType w:val="hybridMultilevel"/>
    <w:tmpl w:val="783E53C4"/>
    <w:lvl w:ilvl="0" w:tplc="084C9E00">
      <w:start w:val="1"/>
      <w:numFmt w:val="bullet"/>
      <w:lvlText w:val="•"/>
      <w:lvlJc w:val="left"/>
      <w:pPr>
        <w:tabs>
          <w:tab w:val="num" w:pos="720"/>
        </w:tabs>
        <w:ind w:left="720" w:hanging="360"/>
      </w:pPr>
      <w:rPr>
        <w:rFonts w:ascii="Arial" w:hAnsi="Arial" w:hint="default"/>
      </w:rPr>
    </w:lvl>
    <w:lvl w:ilvl="1" w:tplc="F0189024" w:tentative="1">
      <w:start w:val="1"/>
      <w:numFmt w:val="bullet"/>
      <w:lvlText w:val="•"/>
      <w:lvlJc w:val="left"/>
      <w:pPr>
        <w:tabs>
          <w:tab w:val="num" w:pos="1440"/>
        </w:tabs>
        <w:ind w:left="1440" w:hanging="360"/>
      </w:pPr>
      <w:rPr>
        <w:rFonts w:ascii="Arial" w:hAnsi="Arial" w:hint="default"/>
      </w:rPr>
    </w:lvl>
    <w:lvl w:ilvl="2" w:tplc="2806DE3C" w:tentative="1">
      <w:start w:val="1"/>
      <w:numFmt w:val="bullet"/>
      <w:lvlText w:val="•"/>
      <w:lvlJc w:val="left"/>
      <w:pPr>
        <w:tabs>
          <w:tab w:val="num" w:pos="2160"/>
        </w:tabs>
        <w:ind w:left="2160" w:hanging="360"/>
      </w:pPr>
      <w:rPr>
        <w:rFonts w:ascii="Arial" w:hAnsi="Arial" w:hint="default"/>
      </w:rPr>
    </w:lvl>
    <w:lvl w:ilvl="3" w:tplc="4D8E996C" w:tentative="1">
      <w:start w:val="1"/>
      <w:numFmt w:val="bullet"/>
      <w:lvlText w:val="•"/>
      <w:lvlJc w:val="left"/>
      <w:pPr>
        <w:tabs>
          <w:tab w:val="num" w:pos="2880"/>
        </w:tabs>
        <w:ind w:left="2880" w:hanging="360"/>
      </w:pPr>
      <w:rPr>
        <w:rFonts w:ascii="Arial" w:hAnsi="Arial" w:hint="default"/>
      </w:rPr>
    </w:lvl>
    <w:lvl w:ilvl="4" w:tplc="562A20F0" w:tentative="1">
      <w:start w:val="1"/>
      <w:numFmt w:val="bullet"/>
      <w:lvlText w:val="•"/>
      <w:lvlJc w:val="left"/>
      <w:pPr>
        <w:tabs>
          <w:tab w:val="num" w:pos="3600"/>
        </w:tabs>
        <w:ind w:left="3600" w:hanging="360"/>
      </w:pPr>
      <w:rPr>
        <w:rFonts w:ascii="Arial" w:hAnsi="Arial" w:hint="default"/>
      </w:rPr>
    </w:lvl>
    <w:lvl w:ilvl="5" w:tplc="DC26619A" w:tentative="1">
      <w:start w:val="1"/>
      <w:numFmt w:val="bullet"/>
      <w:lvlText w:val="•"/>
      <w:lvlJc w:val="left"/>
      <w:pPr>
        <w:tabs>
          <w:tab w:val="num" w:pos="4320"/>
        </w:tabs>
        <w:ind w:left="4320" w:hanging="360"/>
      </w:pPr>
      <w:rPr>
        <w:rFonts w:ascii="Arial" w:hAnsi="Arial" w:hint="default"/>
      </w:rPr>
    </w:lvl>
    <w:lvl w:ilvl="6" w:tplc="AA1EE602" w:tentative="1">
      <w:start w:val="1"/>
      <w:numFmt w:val="bullet"/>
      <w:lvlText w:val="•"/>
      <w:lvlJc w:val="left"/>
      <w:pPr>
        <w:tabs>
          <w:tab w:val="num" w:pos="5040"/>
        </w:tabs>
        <w:ind w:left="5040" w:hanging="360"/>
      </w:pPr>
      <w:rPr>
        <w:rFonts w:ascii="Arial" w:hAnsi="Arial" w:hint="default"/>
      </w:rPr>
    </w:lvl>
    <w:lvl w:ilvl="7" w:tplc="8D4E80E0" w:tentative="1">
      <w:start w:val="1"/>
      <w:numFmt w:val="bullet"/>
      <w:lvlText w:val="•"/>
      <w:lvlJc w:val="left"/>
      <w:pPr>
        <w:tabs>
          <w:tab w:val="num" w:pos="5760"/>
        </w:tabs>
        <w:ind w:left="5760" w:hanging="360"/>
      </w:pPr>
      <w:rPr>
        <w:rFonts w:ascii="Arial" w:hAnsi="Arial" w:hint="default"/>
      </w:rPr>
    </w:lvl>
    <w:lvl w:ilvl="8" w:tplc="B1F0E22E" w:tentative="1">
      <w:start w:val="1"/>
      <w:numFmt w:val="bullet"/>
      <w:lvlText w:val="•"/>
      <w:lvlJc w:val="left"/>
      <w:pPr>
        <w:tabs>
          <w:tab w:val="num" w:pos="6480"/>
        </w:tabs>
        <w:ind w:left="6480" w:hanging="360"/>
      </w:pPr>
      <w:rPr>
        <w:rFonts w:ascii="Arial" w:hAnsi="Arial" w:hint="default"/>
      </w:rPr>
    </w:lvl>
  </w:abstractNum>
  <w:abstractNum w:abstractNumId="5">
    <w:nsid w:val="26C346A1"/>
    <w:multiLevelType w:val="hybridMultilevel"/>
    <w:tmpl w:val="C3DC4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DB368B"/>
    <w:multiLevelType w:val="hybridMultilevel"/>
    <w:tmpl w:val="583E9DB0"/>
    <w:lvl w:ilvl="0" w:tplc="EEB8AE12">
      <w:start w:val="1"/>
      <w:numFmt w:val="bullet"/>
      <w:lvlText w:val="•"/>
      <w:lvlJc w:val="left"/>
      <w:pPr>
        <w:tabs>
          <w:tab w:val="num" w:pos="720"/>
        </w:tabs>
        <w:ind w:left="720" w:hanging="360"/>
      </w:pPr>
      <w:rPr>
        <w:rFonts w:ascii="Arial" w:hAnsi="Arial" w:hint="default"/>
      </w:rPr>
    </w:lvl>
    <w:lvl w:ilvl="1" w:tplc="7018B650" w:tentative="1">
      <w:start w:val="1"/>
      <w:numFmt w:val="bullet"/>
      <w:lvlText w:val="•"/>
      <w:lvlJc w:val="left"/>
      <w:pPr>
        <w:tabs>
          <w:tab w:val="num" w:pos="1440"/>
        </w:tabs>
        <w:ind w:left="1440" w:hanging="360"/>
      </w:pPr>
      <w:rPr>
        <w:rFonts w:ascii="Arial" w:hAnsi="Arial" w:hint="default"/>
      </w:rPr>
    </w:lvl>
    <w:lvl w:ilvl="2" w:tplc="A868494C" w:tentative="1">
      <w:start w:val="1"/>
      <w:numFmt w:val="bullet"/>
      <w:lvlText w:val="•"/>
      <w:lvlJc w:val="left"/>
      <w:pPr>
        <w:tabs>
          <w:tab w:val="num" w:pos="2160"/>
        </w:tabs>
        <w:ind w:left="2160" w:hanging="360"/>
      </w:pPr>
      <w:rPr>
        <w:rFonts w:ascii="Arial" w:hAnsi="Arial" w:hint="default"/>
      </w:rPr>
    </w:lvl>
    <w:lvl w:ilvl="3" w:tplc="4782CFAC" w:tentative="1">
      <w:start w:val="1"/>
      <w:numFmt w:val="bullet"/>
      <w:lvlText w:val="•"/>
      <w:lvlJc w:val="left"/>
      <w:pPr>
        <w:tabs>
          <w:tab w:val="num" w:pos="2880"/>
        </w:tabs>
        <w:ind w:left="2880" w:hanging="360"/>
      </w:pPr>
      <w:rPr>
        <w:rFonts w:ascii="Arial" w:hAnsi="Arial" w:hint="default"/>
      </w:rPr>
    </w:lvl>
    <w:lvl w:ilvl="4" w:tplc="833C12DC" w:tentative="1">
      <w:start w:val="1"/>
      <w:numFmt w:val="bullet"/>
      <w:lvlText w:val="•"/>
      <w:lvlJc w:val="left"/>
      <w:pPr>
        <w:tabs>
          <w:tab w:val="num" w:pos="3600"/>
        </w:tabs>
        <w:ind w:left="3600" w:hanging="360"/>
      </w:pPr>
      <w:rPr>
        <w:rFonts w:ascii="Arial" w:hAnsi="Arial" w:hint="default"/>
      </w:rPr>
    </w:lvl>
    <w:lvl w:ilvl="5" w:tplc="05ACFB78" w:tentative="1">
      <w:start w:val="1"/>
      <w:numFmt w:val="bullet"/>
      <w:lvlText w:val="•"/>
      <w:lvlJc w:val="left"/>
      <w:pPr>
        <w:tabs>
          <w:tab w:val="num" w:pos="4320"/>
        </w:tabs>
        <w:ind w:left="4320" w:hanging="360"/>
      </w:pPr>
      <w:rPr>
        <w:rFonts w:ascii="Arial" w:hAnsi="Arial" w:hint="default"/>
      </w:rPr>
    </w:lvl>
    <w:lvl w:ilvl="6" w:tplc="F3768566" w:tentative="1">
      <w:start w:val="1"/>
      <w:numFmt w:val="bullet"/>
      <w:lvlText w:val="•"/>
      <w:lvlJc w:val="left"/>
      <w:pPr>
        <w:tabs>
          <w:tab w:val="num" w:pos="5040"/>
        </w:tabs>
        <w:ind w:left="5040" w:hanging="360"/>
      </w:pPr>
      <w:rPr>
        <w:rFonts w:ascii="Arial" w:hAnsi="Arial" w:hint="default"/>
      </w:rPr>
    </w:lvl>
    <w:lvl w:ilvl="7" w:tplc="14A8D572" w:tentative="1">
      <w:start w:val="1"/>
      <w:numFmt w:val="bullet"/>
      <w:lvlText w:val="•"/>
      <w:lvlJc w:val="left"/>
      <w:pPr>
        <w:tabs>
          <w:tab w:val="num" w:pos="5760"/>
        </w:tabs>
        <w:ind w:left="5760" w:hanging="360"/>
      </w:pPr>
      <w:rPr>
        <w:rFonts w:ascii="Arial" w:hAnsi="Arial" w:hint="default"/>
      </w:rPr>
    </w:lvl>
    <w:lvl w:ilvl="8" w:tplc="22F8D6CC" w:tentative="1">
      <w:start w:val="1"/>
      <w:numFmt w:val="bullet"/>
      <w:lvlText w:val="•"/>
      <w:lvlJc w:val="left"/>
      <w:pPr>
        <w:tabs>
          <w:tab w:val="num" w:pos="6480"/>
        </w:tabs>
        <w:ind w:left="6480" w:hanging="360"/>
      </w:pPr>
      <w:rPr>
        <w:rFonts w:ascii="Arial" w:hAnsi="Arial" w:hint="default"/>
      </w:rPr>
    </w:lvl>
  </w:abstractNum>
  <w:abstractNum w:abstractNumId="7">
    <w:nsid w:val="46723569"/>
    <w:multiLevelType w:val="hybridMultilevel"/>
    <w:tmpl w:val="61F43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2A818A9"/>
    <w:multiLevelType w:val="hybridMultilevel"/>
    <w:tmpl w:val="7EEEF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76737F9"/>
    <w:multiLevelType w:val="hybridMultilevel"/>
    <w:tmpl w:val="0FB4C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0"/>
  </w:num>
  <w:num w:numId="5">
    <w:abstractNumId w:val="4"/>
  </w:num>
  <w:num w:numId="6">
    <w:abstractNumId w:val="7"/>
  </w:num>
  <w:num w:numId="7">
    <w:abstractNumId w:val="5"/>
  </w:num>
  <w:num w:numId="8">
    <w:abstractNumId w:val="2"/>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0EE"/>
    <w:rsid w:val="0002319C"/>
    <w:rsid w:val="000939CB"/>
    <w:rsid w:val="0010693E"/>
    <w:rsid w:val="0012664A"/>
    <w:rsid w:val="003C13A4"/>
    <w:rsid w:val="003E2614"/>
    <w:rsid w:val="0042768B"/>
    <w:rsid w:val="005D4620"/>
    <w:rsid w:val="006F4C5B"/>
    <w:rsid w:val="006F6547"/>
    <w:rsid w:val="00732D0F"/>
    <w:rsid w:val="007D1FA5"/>
    <w:rsid w:val="00886020"/>
    <w:rsid w:val="008B40EE"/>
    <w:rsid w:val="0096324C"/>
    <w:rsid w:val="00A341AC"/>
    <w:rsid w:val="00A574BA"/>
    <w:rsid w:val="00AD0C42"/>
    <w:rsid w:val="00AD1097"/>
    <w:rsid w:val="00BA5C8D"/>
    <w:rsid w:val="00BD0B69"/>
    <w:rsid w:val="00C43901"/>
    <w:rsid w:val="00E26D7B"/>
    <w:rsid w:val="00EC689E"/>
    <w:rsid w:val="00FD2F6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0EE"/>
    <w:rPr>
      <w:rFonts w:eastAsiaTheme="minorHAnsi"/>
      <w:lang w:eastAsia="en-US"/>
    </w:rPr>
  </w:style>
  <w:style w:type="paragraph" w:styleId="Heading1">
    <w:name w:val="heading 1"/>
    <w:basedOn w:val="Normal"/>
    <w:next w:val="Normal"/>
    <w:link w:val="Heading1Char"/>
    <w:uiPriority w:val="9"/>
    <w:qFormat/>
    <w:rsid w:val="000939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939C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939C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939C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0EE"/>
    <w:pPr>
      <w:ind w:left="720"/>
      <w:contextualSpacing/>
    </w:pPr>
  </w:style>
  <w:style w:type="paragraph" w:styleId="BalloonText">
    <w:name w:val="Balloon Text"/>
    <w:basedOn w:val="Normal"/>
    <w:link w:val="BalloonTextChar"/>
    <w:uiPriority w:val="99"/>
    <w:semiHidden/>
    <w:unhideWhenUsed/>
    <w:rsid w:val="008B40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0EE"/>
    <w:rPr>
      <w:rFonts w:ascii="Tahoma" w:eastAsiaTheme="minorHAnsi" w:hAnsi="Tahoma" w:cs="Tahoma"/>
      <w:sz w:val="16"/>
      <w:szCs w:val="16"/>
      <w:lang w:eastAsia="en-US"/>
    </w:rPr>
  </w:style>
  <w:style w:type="character" w:customStyle="1" w:styleId="Heading1Char">
    <w:name w:val="Heading 1 Char"/>
    <w:basedOn w:val="DefaultParagraphFont"/>
    <w:link w:val="Heading1"/>
    <w:uiPriority w:val="9"/>
    <w:rsid w:val="000939CB"/>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0939CB"/>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0939CB"/>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rsid w:val="000939CB"/>
    <w:rPr>
      <w:rFonts w:asciiTheme="majorHAnsi" w:eastAsiaTheme="majorEastAsia" w:hAnsiTheme="majorHAnsi" w:cstheme="majorBidi"/>
      <w:b/>
      <w:bCs/>
      <w:i/>
      <w:iCs/>
      <w:color w:val="4F81BD" w:themeColor="accent1"/>
      <w:lang w:eastAsia="en-US"/>
    </w:rPr>
  </w:style>
  <w:style w:type="table" w:styleId="TableGrid">
    <w:name w:val="Table Grid"/>
    <w:basedOn w:val="TableNormal"/>
    <w:uiPriority w:val="59"/>
    <w:rsid w:val="00BD0B6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0EE"/>
    <w:rPr>
      <w:rFonts w:eastAsiaTheme="minorHAnsi"/>
      <w:lang w:eastAsia="en-US"/>
    </w:rPr>
  </w:style>
  <w:style w:type="paragraph" w:styleId="Heading1">
    <w:name w:val="heading 1"/>
    <w:basedOn w:val="Normal"/>
    <w:next w:val="Normal"/>
    <w:link w:val="Heading1Char"/>
    <w:uiPriority w:val="9"/>
    <w:qFormat/>
    <w:rsid w:val="000939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939C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939C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939C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0EE"/>
    <w:pPr>
      <w:ind w:left="720"/>
      <w:contextualSpacing/>
    </w:pPr>
  </w:style>
  <w:style w:type="paragraph" w:styleId="BalloonText">
    <w:name w:val="Balloon Text"/>
    <w:basedOn w:val="Normal"/>
    <w:link w:val="BalloonTextChar"/>
    <w:uiPriority w:val="99"/>
    <w:semiHidden/>
    <w:unhideWhenUsed/>
    <w:rsid w:val="008B40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0EE"/>
    <w:rPr>
      <w:rFonts w:ascii="Tahoma" w:eastAsiaTheme="minorHAnsi" w:hAnsi="Tahoma" w:cs="Tahoma"/>
      <w:sz w:val="16"/>
      <w:szCs w:val="16"/>
      <w:lang w:eastAsia="en-US"/>
    </w:rPr>
  </w:style>
  <w:style w:type="character" w:customStyle="1" w:styleId="Heading1Char">
    <w:name w:val="Heading 1 Char"/>
    <w:basedOn w:val="DefaultParagraphFont"/>
    <w:link w:val="Heading1"/>
    <w:uiPriority w:val="9"/>
    <w:rsid w:val="000939CB"/>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0939CB"/>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0939CB"/>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rsid w:val="000939CB"/>
    <w:rPr>
      <w:rFonts w:asciiTheme="majorHAnsi" w:eastAsiaTheme="majorEastAsia" w:hAnsiTheme="majorHAnsi" w:cstheme="majorBidi"/>
      <w:b/>
      <w:bCs/>
      <w:i/>
      <w:iCs/>
      <w:color w:val="4F81BD" w:themeColor="accent1"/>
      <w:lang w:eastAsia="en-US"/>
    </w:rPr>
  </w:style>
  <w:style w:type="table" w:styleId="TableGrid">
    <w:name w:val="Table Grid"/>
    <w:basedOn w:val="TableNormal"/>
    <w:uiPriority w:val="59"/>
    <w:rsid w:val="00BD0B6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01402">
      <w:bodyDiv w:val="1"/>
      <w:marLeft w:val="0"/>
      <w:marRight w:val="0"/>
      <w:marTop w:val="0"/>
      <w:marBottom w:val="0"/>
      <w:divBdr>
        <w:top w:val="none" w:sz="0" w:space="0" w:color="auto"/>
        <w:left w:val="none" w:sz="0" w:space="0" w:color="auto"/>
        <w:bottom w:val="none" w:sz="0" w:space="0" w:color="auto"/>
        <w:right w:val="none" w:sz="0" w:space="0" w:color="auto"/>
      </w:divBdr>
      <w:divsChild>
        <w:div w:id="532353309">
          <w:marLeft w:val="547"/>
          <w:marRight w:val="0"/>
          <w:marTop w:val="144"/>
          <w:marBottom w:val="0"/>
          <w:divBdr>
            <w:top w:val="none" w:sz="0" w:space="0" w:color="auto"/>
            <w:left w:val="none" w:sz="0" w:space="0" w:color="auto"/>
            <w:bottom w:val="none" w:sz="0" w:space="0" w:color="auto"/>
            <w:right w:val="none" w:sz="0" w:space="0" w:color="auto"/>
          </w:divBdr>
        </w:div>
      </w:divsChild>
    </w:div>
    <w:div w:id="257834657">
      <w:bodyDiv w:val="1"/>
      <w:marLeft w:val="0"/>
      <w:marRight w:val="0"/>
      <w:marTop w:val="0"/>
      <w:marBottom w:val="0"/>
      <w:divBdr>
        <w:top w:val="none" w:sz="0" w:space="0" w:color="auto"/>
        <w:left w:val="none" w:sz="0" w:space="0" w:color="auto"/>
        <w:bottom w:val="none" w:sz="0" w:space="0" w:color="auto"/>
        <w:right w:val="none" w:sz="0" w:space="0" w:color="auto"/>
      </w:divBdr>
    </w:div>
    <w:div w:id="346714290">
      <w:bodyDiv w:val="1"/>
      <w:marLeft w:val="0"/>
      <w:marRight w:val="0"/>
      <w:marTop w:val="0"/>
      <w:marBottom w:val="0"/>
      <w:divBdr>
        <w:top w:val="none" w:sz="0" w:space="0" w:color="auto"/>
        <w:left w:val="none" w:sz="0" w:space="0" w:color="auto"/>
        <w:bottom w:val="none" w:sz="0" w:space="0" w:color="auto"/>
        <w:right w:val="none" w:sz="0" w:space="0" w:color="auto"/>
      </w:divBdr>
      <w:divsChild>
        <w:div w:id="1597787873">
          <w:marLeft w:val="547"/>
          <w:marRight w:val="0"/>
          <w:marTop w:val="154"/>
          <w:marBottom w:val="0"/>
          <w:divBdr>
            <w:top w:val="none" w:sz="0" w:space="0" w:color="auto"/>
            <w:left w:val="none" w:sz="0" w:space="0" w:color="auto"/>
            <w:bottom w:val="none" w:sz="0" w:space="0" w:color="auto"/>
            <w:right w:val="none" w:sz="0" w:space="0" w:color="auto"/>
          </w:divBdr>
        </w:div>
        <w:div w:id="1480079122">
          <w:marLeft w:val="547"/>
          <w:marRight w:val="0"/>
          <w:marTop w:val="154"/>
          <w:marBottom w:val="0"/>
          <w:divBdr>
            <w:top w:val="none" w:sz="0" w:space="0" w:color="auto"/>
            <w:left w:val="none" w:sz="0" w:space="0" w:color="auto"/>
            <w:bottom w:val="none" w:sz="0" w:space="0" w:color="auto"/>
            <w:right w:val="none" w:sz="0" w:space="0" w:color="auto"/>
          </w:divBdr>
        </w:div>
        <w:div w:id="838152973">
          <w:marLeft w:val="547"/>
          <w:marRight w:val="0"/>
          <w:marTop w:val="154"/>
          <w:marBottom w:val="0"/>
          <w:divBdr>
            <w:top w:val="none" w:sz="0" w:space="0" w:color="auto"/>
            <w:left w:val="none" w:sz="0" w:space="0" w:color="auto"/>
            <w:bottom w:val="none" w:sz="0" w:space="0" w:color="auto"/>
            <w:right w:val="none" w:sz="0" w:space="0" w:color="auto"/>
          </w:divBdr>
        </w:div>
      </w:divsChild>
    </w:div>
    <w:div w:id="353312034">
      <w:bodyDiv w:val="1"/>
      <w:marLeft w:val="0"/>
      <w:marRight w:val="0"/>
      <w:marTop w:val="0"/>
      <w:marBottom w:val="0"/>
      <w:divBdr>
        <w:top w:val="none" w:sz="0" w:space="0" w:color="auto"/>
        <w:left w:val="none" w:sz="0" w:space="0" w:color="auto"/>
        <w:bottom w:val="none" w:sz="0" w:space="0" w:color="auto"/>
        <w:right w:val="none" w:sz="0" w:space="0" w:color="auto"/>
      </w:divBdr>
      <w:divsChild>
        <w:div w:id="1051075887">
          <w:marLeft w:val="547"/>
          <w:marRight w:val="0"/>
          <w:marTop w:val="144"/>
          <w:marBottom w:val="0"/>
          <w:divBdr>
            <w:top w:val="none" w:sz="0" w:space="0" w:color="auto"/>
            <w:left w:val="none" w:sz="0" w:space="0" w:color="auto"/>
            <w:bottom w:val="none" w:sz="0" w:space="0" w:color="auto"/>
            <w:right w:val="none" w:sz="0" w:space="0" w:color="auto"/>
          </w:divBdr>
        </w:div>
      </w:divsChild>
    </w:div>
    <w:div w:id="546112243">
      <w:bodyDiv w:val="1"/>
      <w:marLeft w:val="0"/>
      <w:marRight w:val="0"/>
      <w:marTop w:val="0"/>
      <w:marBottom w:val="0"/>
      <w:divBdr>
        <w:top w:val="none" w:sz="0" w:space="0" w:color="auto"/>
        <w:left w:val="none" w:sz="0" w:space="0" w:color="auto"/>
        <w:bottom w:val="none" w:sz="0" w:space="0" w:color="auto"/>
        <w:right w:val="none" w:sz="0" w:space="0" w:color="auto"/>
      </w:divBdr>
      <w:divsChild>
        <w:div w:id="224486351">
          <w:marLeft w:val="547"/>
          <w:marRight w:val="0"/>
          <w:marTop w:val="120"/>
          <w:marBottom w:val="0"/>
          <w:divBdr>
            <w:top w:val="none" w:sz="0" w:space="0" w:color="auto"/>
            <w:left w:val="none" w:sz="0" w:space="0" w:color="auto"/>
            <w:bottom w:val="none" w:sz="0" w:space="0" w:color="auto"/>
            <w:right w:val="none" w:sz="0" w:space="0" w:color="auto"/>
          </w:divBdr>
        </w:div>
      </w:divsChild>
    </w:div>
    <w:div w:id="636449501">
      <w:bodyDiv w:val="1"/>
      <w:marLeft w:val="0"/>
      <w:marRight w:val="0"/>
      <w:marTop w:val="0"/>
      <w:marBottom w:val="0"/>
      <w:divBdr>
        <w:top w:val="none" w:sz="0" w:space="0" w:color="auto"/>
        <w:left w:val="none" w:sz="0" w:space="0" w:color="auto"/>
        <w:bottom w:val="none" w:sz="0" w:space="0" w:color="auto"/>
        <w:right w:val="none" w:sz="0" w:space="0" w:color="auto"/>
      </w:divBdr>
    </w:div>
    <w:div w:id="666136210">
      <w:bodyDiv w:val="1"/>
      <w:marLeft w:val="0"/>
      <w:marRight w:val="0"/>
      <w:marTop w:val="0"/>
      <w:marBottom w:val="0"/>
      <w:divBdr>
        <w:top w:val="none" w:sz="0" w:space="0" w:color="auto"/>
        <w:left w:val="none" w:sz="0" w:space="0" w:color="auto"/>
        <w:bottom w:val="none" w:sz="0" w:space="0" w:color="auto"/>
        <w:right w:val="none" w:sz="0" w:space="0" w:color="auto"/>
      </w:divBdr>
    </w:div>
    <w:div w:id="733237824">
      <w:bodyDiv w:val="1"/>
      <w:marLeft w:val="0"/>
      <w:marRight w:val="0"/>
      <w:marTop w:val="0"/>
      <w:marBottom w:val="0"/>
      <w:divBdr>
        <w:top w:val="none" w:sz="0" w:space="0" w:color="auto"/>
        <w:left w:val="none" w:sz="0" w:space="0" w:color="auto"/>
        <w:bottom w:val="none" w:sz="0" w:space="0" w:color="auto"/>
        <w:right w:val="none" w:sz="0" w:space="0" w:color="auto"/>
      </w:divBdr>
      <w:divsChild>
        <w:div w:id="374739373">
          <w:marLeft w:val="547"/>
          <w:marRight w:val="0"/>
          <w:marTop w:val="130"/>
          <w:marBottom w:val="0"/>
          <w:divBdr>
            <w:top w:val="none" w:sz="0" w:space="0" w:color="auto"/>
            <w:left w:val="none" w:sz="0" w:space="0" w:color="auto"/>
            <w:bottom w:val="none" w:sz="0" w:space="0" w:color="auto"/>
            <w:right w:val="none" w:sz="0" w:space="0" w:color="auto"/>
          </w:divBdr>
        </w:div>
      </w:divsChild>
    </w:div>
    <w:div w:id="844704780">
      <w:bodyDiv w:val="1"/>
      <w:marLeft w:val="0"/>
      <w:marRight w:val="0"/>
      <w:marTop w:val="0"/>
      <w:marBottom w:val="0"/>
      <w:divBdr>
        <w:top w:val="none" w:sz="0" w:space="0" w:color="auto"/>
        <w:left w:val="none" w:sz="0" w:space="0" w:color="auto"/>
        <w:bottom w:val="none" w:sz="0" w:space="0" w:color="auto"/>
        <w:right w:val="none" w:sz="0" w:space="0" w:color="auto"/>
      </w:divBdr>
      <w:divsChild>
        <w:div w:id="2081437855">
          <w:marLeft w:val="547"/>
          <w:marRight w:val="0"/>
          <w:marTop w:val="130"/>
          <w:marBottom w:val="0"/>
          <w:divBdr>
            <w:top w:val="none" w:sz="0" w:space="0" w:color="auto"/>
            <w:left w:val="none" w:sz="0" w:space="0" w:color="auto"/>
            <w:bottom w:val="none" w:sz="0" w:space="0" w:color="auto"/>
            <w:right w:val="none" w:sz="0" w:space="0" w:color="auto"/>
          </w:divBdr>
        </w:div>
      </w:divsChild>
    </w:div>
    <w:div w:id="1005547405">
      <w:bodyDiv w:val="1"/>
      <w:marLeft w:val="0"/>
      <w:marRight w:val="0"/>
      <w:marTop w:val="0"/>
      <w:marBottom w:val="0"/>
      <w:divBdr>
        <w:top w:val="none" w:sz="0" w:space="0" w:color="auto"/>
        <w:left w:val="none" w:sz="0" w:space="0" w:color="auto"/>
        <w:bottom w:val="none" w:sz="0" w:space="0" w:color="auto"/>
        <w:right w:val="none" w:sz="0" w:space="0" w:color="auto"/>
      </w:divBdr>
      <w:divsChild>
        <w:div w:id="1883901160">
          <w:marLeft w:val="547"/>
          <w:marRight w:val="0"/>
          <w:marTop w:val="130"/>
          <w:marBottom w:val="0"/>
          <w:divBdr>
            <w:top w:val="none" w:sz="0" w:space="0" w:color="auto"/>
            <w:left w:val="none" w:sz="0" w:space="0" w:color="auto"/>
            <w:bottom w:val="none" w:sz="0" w:space="0" w:color="auto"/>
            <w:right w:val="none" w:sz="0" w:space="0" w:color="auto"/>
          </w:divBdr>
        </w:div>
        <w:div w:id="1633751372">
          <w:marLeft w:val="547"/>
          <w:marRight w:val="0"/>
          <w:marTop w:val="130"/>
          <w:marBottom w:val="0"/>
          <w:divBdr>
            <w:top w:val="none" w:sz="0" w:space="0" w:color="auto"/>
            <w:left w:val="none" w:sz="0" w:space="0" w:color="auto"/>
            <w:bottom w:val="none" w:sz="0" w:space="0" w:color="auto"/>
            <w:right w:val="none" w:sz="0" w:space="0" w:color="auto"/>
          </w:divBdr>
        </w:div>
        <w:div w:id="917206486">
          <w:marLeft w:val="547"/>
          <w:marRight w:val="0"/>
          <w:marTop w:val="130"/>
          <w:marBottom w:val="0"/>
          <w:divBdr>
            <w:top w:val="none" w:sz="0" w:space="0" w:color="auto"/>
            <w:left w:val="none" w:sz="0" w:space="0" w:color="auto"/>
            <w:bottom w:val="none" w:sz="0" w:space="0" w:color="auto"/>
            <w:right w:val="none" w:sz="0" w:space="0" w:color="auto"/>
          </w:divBdr>
        </w:div>
        <w:div w:id="420951881">
          <w:marLeft w:val="547"/>
          <w:marRight w:val="0"/>
          <w:marTop w:val="130"/>
          <w:marBottom w:val="0"/>
          <w:divBdr>
            <w:top w:val="none" w:sz="0" w:space="0" w:color="auto"/>
            <w:left w:val="none" w:sz="0" w:space="0" w:color="auto"/>
            <w:bottom w:val="none" w:sz="0" w:space="0" w:color="auto"/>
            <w:right w:val="none" w:sz="0" w:space="0" w:color="auto"/>
          </w:divBdr>
        </w:div>
        <w:div w:id="1390423669">
          <w:marLeft w:val="547"/>
          <w:marRight w:val="0"/>
          <w:marTop w:val="130"/>
          <w:marBottom w:val="0"/>
          <w:divBdr>
            <w:top w:val="none" w:sz="0" w:space="0" w:color="auto"/>
            <w:left w:val="none" w:sz="0" w:space="0" w:color="auto"/>
            <w:bottom w:val="none" w:sz="0" w:space="0" w:color="auto"/>
            <w:right w:val="none" w:sz="0" w:space="0" w:color="auto"/>
          </w:divBdr>
        </w:div>
        <w:div w:id="215891930">
          <w:marLeft w:val="547"/>
          <w:marRight w:val="0"/>
          <w:marTop w:val="130"/>
          <w:marBottom w:val="0"/>
          <w:divBdr>
            <w:top w:val="none" w:sz="0" w:space="0" w:color="auto"/>
            <w:left w:val="none" w:sz="0" w:space="0" w:color="auto"/>
            <w:bottom w:val="none" w:sz="0" w:space="0" w:color="auto"/>
            <w:right w:val="none" w:sz="0" w:space="0" w:color="auto"/>
          </w:divBdr>
        </w:div>
      </w:divsChild>
    </w:div>
    <w:div w:id="1037387815">
      <w:bodyDiv w:val="1"/>
      <w:marLeft w:val="0"/>
      <w:marRight w:val="0"/>
      <w:marTop w:val="0"/>
      <w:marBottom w:val="0"/>
      <w:divBdr>
        <w:top w:val="none" w:sz="0" w:space="0" w:color="auto"/>
        <w:left w:val="none" w:sz="0" w:space="0" w:color="auto"/>
        <w:bottom w:val="none" w:sz="0" w:space="0" w:color="auto"/>
        <w:right w:val="none" w:sz="0" w:space="0" w:color="auto"/>
      </w:divBdr>
      <w:divsChild>
        <w:div w:id="1230113389">
          <w:marLeft w:val="547"/>
          <w:marRight w:val="0"/>
          <w:marTop w:val="86"/>
          <w:marBottom w:val="0"/>
          <w:divBdr>
            <w:top w:val="none" w:sz="0" w:space="0" w:color="auto"/>
            <w:left w:val="none" w:sz="0" w:space="0" w:color="auto"/>
            <w:bottom w:val="none" w:sz="0" w:space="0" w:color="auto"/>
            <w:right w:val="none" w:sz="0" w:space="0" w:color="auto"/>
          </w:divBdr>
        </w:div>
        <w:div w:id="1543787371">
          <w:marLeft w:val="547"/>
          <w:marRight w:val="0"/>
          <w:marTop w:val="86"/>
          <w:marBottom w:val="0"/>
          <w:divBdr>
            <w:top w:val="none" w:sz="0" w:space="0" w:color="auto"/>
            <w:left w:val="none" w:sz="0" w:space="0" w:color="auto"/>
            <w:bottom w:val="none" w:sz="0" w:space="0" w:color="auto"/>
            <w:right w:val="none" w:sz="0" w:space="0" w:color="auto"/>
          </w:divBdr>
        </w:div>
        <w:div w:id="566573745">
          <w:marLeft w:val="547"/>
          <w:marRight w:val="0"/>
          <w:marTop w:val="86"/>
          <w:marBottom w:val="0"/>
          <w:divBdr>
            <w:top w:val="none" w:sz="0" w:space="0" w:color="auto"/>
            <w:left w:val="none" w:sz="0" w:space="0" w:color="auto"/>
            <w:bottom w:val="none" w:sz="0" w:space="0" w:color="auto"/>
            <w:right w:val="none" w:sz="0" w:space="0" w:color="auto"/>
          </w:divBdr>
        </w:div>
        <w:div w:id="1710370870">
          <w:marLeft w:val="547"/>
          <w:marRight w:val="0"/>
          <w:marTop w:val="86"/>
          <w:marBottom w:val="0"/>
          <w:divBdr>
            <w:top w:val="none" w:sz="0" w:space="0" w:color="auto"/>
            <w:left w:val="none" w:sz="0" w:space="0" w:color="auto"/>
            <w:bottom w:val="none" w:sz="0" w:space="0" w:color="auto"/>
            <w:right w:val="none" w:sz="0" w:space="0" w:color="auto"/>
          </w:divBdr>
        </w:div>
        <w:div w:id="1935742052">
          <w:marLeft w:val="547"/>
          <w:marRight w:val="0"/>
          <w:marTop w:val="86"/>
          <w:marBottom w:val="0"/>
          <w:divBdr>
            <w:top w:val="none" w:sz="0" w:space="0" w:color="auto"/>
            <w:left w:val="none" w:sz="0" w:space="0" w:color="auto"/>
            <w:bottom w:val="none" w:sz="0" w:space="0" w:color="auto"/>
            <w:right w:val="none" w:sz="0" w:space="0" w:color="auto"/>
          </w:divBdr>
        </w:div>
      </w:divsChild>
    </w:div>
    <w:div w:id="1141582022">
      <w:bodyDiv w:val="1"/>
      <w:marLeft w:val="0"/>
      <w:marRight w:val="0"/>
      <w:marTop w:val="0"/>
      <w:marBottom w:val="0"/>
      <w:divBdr>
        <w:top w:val="none" w:sz="0" w:space="0" w:color="auto"/>
        <w:left w:val="none" w:sz="0" w:space="0" w:color="auto"/>
        <w:bottom w:val="none" w:sz="0" w:space="0" w:color="auto"/>
        <w:right w:val="none" w:sz="0" w:space="0" w:color="auto"/>
      </w:divBdr>
      <w:divsChild>
        <w:div w:id="1559439764">
          <w:marLeft w:val="547"/>
          <w:marRight w:val="0"/>
          <w:marTop w:val="154"/>
          <w:marBottom w:val="0"/>
          <w:divBdr>
            <w:top w:val="none" w:sz="0" w:space="0" w:color="auto"/>
            <w:left w:val="none" w:sz="0" w:space="0" w:color="auto"/>
            <w:bottom w:val="none" w:sz="0" w:space="0" w:color="auto"/>
            <w:right w:val="none" w:sz="0" w:space="0" w:color="auto"/>
          </w:divBdr>
        </w:div>
        <w:div w:id="774792947">
          <w:marLeft w:val="547"/>
          <w:marRight w:val="0"/>
          <w:marTop w:val="154"/>
          <w:marBottom w:val="0"/>
          <w:divBdr>
            <w:top w:val="none" w:sz="0" w:space="0" w:color="auto"/>
            <w:left w:val="none" w:sz="0" w:space="0" w:color="auto"/>
            <w:bottom w:val="none" w:sz="0" w:space="0" w:color="auto"/>
            <w:right w:val="none" w:sz="0" w:space="0" w:color="auto"/>
          </w:divBdr>
        </w:div>
        <w:div w:id="1721779859">
          <w:marLeft w:val="547"/>
          <w:marRight w:val="0"/>
          <w:marTop w:val="154"/>
          <w:marBottom w:val="0"/>
          <w:divBdr>
            <w:top w:val="none" w:sz="0" w:space="0" w:color="auto"/>
            <w:left w:val="none" w:sz="0" w:space="0" w:color="auto"/>
            <w:bottom w:val="none" w:sz="0" w:space="0" w:color="auto"/>
            <w:right w:val="none" w:sz="0" w:space="0" w:color="auto"/>
          </w:divBdr>
        </w:div>
        <w:div w:id="1176656090">
          <w:marLeft w:val="547"/>
          <w:marRight w:val="0"/>
          <w:marTop w:val="154"/>
          <w:marBottom w:val="0"/>
          <w:divBdr>
            <w:top w:val="none" w:sz="0" w:space="0" w:color="auto"/>
            <w:left w:val="none" w:sz="0" w:space="0" w:color="auto"/>
            <w:bottom w:val="none" w:sz="0" w:space="0" w:color="auto"/>
            <w:right w:val="none" w:sz="0" w:space="0" w:color="auto"/>
          </w:divBdr>
        </w:div>
      </w:divsChild>
    </w:div>
    <w:div w:id="1231035130">
      <w:bodyDiv w:val="1"/>
      <w:marLeft w:val="0"/>
      <w:marRight w:val="0"/>
      <w:marTop w:val="0"/>
      <w:marBottom w:val="0"/>
      <w:divBdr>
        <w:top w:val="none" w:sz="0" w:space="0" w:color="auto"/>
        <w:left w:val="none" w:sz="0" w:space="0" w:color="auto"/>
        <w:bottom w:val="none" w:sz="0" w:space="0" w:color="auto"/>
        <w:right w:val="none" w:sz="0" w:space="0" w:color="auto"/>
      </w:divBdr>
      <w:divsChild>
        <w:div w:id="1509979229">
          <w:marLeft w:val="547"/>
          <w:marRight w:val="0"/>
          <w:marTop w:val="130"/>
          <w:marBottom w:val="0"/>
          <w:divBdr>
            <w:top w:val="none" w:sz="0" w:space="0" w:color="auto"/>
            <w:left w:val="none" w:sz="0" w:space="0" w:color="auto"/>
            <w:bottom w:val="none" w:sz="0" w:space="0" w:color="auto"/>
            <w:right w:val="none" w:sz="0" w:space="0" w:color="auto"/>
          </w:divBdr>
        </w:div>
      </w:divsChild>
    </w:div>
    <w:div w:id="1361317482">
      <w:bodyDiv w:val="1"/>
      <w:marLeft w:val="0"/>
      <w:marRight w:val="0"/>
      <w:marTop w:val="0"/>
      <w:marBottom w:val="0"/>
      <w:divBdr>
        <w:top w:val="none" w:sz="0" w:space="0" w:color="auto"/>
        <w:left w:val="none" w:sz="0" w:space="0" w:color="auto"/>
        <w:bottom w:val="none" w:sz="0" w:space="0" w:color="auto"/>
        <w:right w:val="none" w:sz="0" w:space="0" w:color="auto"/>
      </w:divBdr>
      <w:divsChild>
        <w:div w:id="1266116306">
          <w:marLeft w:val="547"/>
          <w:marRight w:val="0"/>
          <w:marTop w:val="120"/>
          <w:marBottom w:val="0"/>
          <w:divBdr>
            <w:top w:val="none" w:sz="0" w:space="0" w:color="auto"/>
            <w:left w:val="none" w:sz="0" w:space="0" w:color="auto"/>
            <w:bottom w:val="none" w:sz="0" w:space="0" w:color="auto"/>
            <w:right w:val="none" w:sz="0" w:space="0" w:color="auto"/>
          </w:divBdr>
        </w:div>
        <w:div w:id="488177965">
          <w:marLeft w:val="547"/>
          <w:marRight w:val="0"/>
          <w:marTop w:val="120"/>
          <w:marBottom w:val="0"/>
          <w:divBdr>
            <w:top w:val="none" w:sz="0" w:space="0" w:color="auto"/>
            <w:left w:val="none" w:sz="0" w:space="0" w:color="auto"/>
            <w:bottom w:val="none" w:sz="0" w:space="0" w:color="auto"/>
            <w:right w:val="none" w:sz="0" w:space="0" w:color="auto"/>
          </w:divBdr>
        </w:div>
        <w:div w:id="1879732986">
          <w:marLeft w:val="547"/>
          <w:marRight w:val="0"/>
          <w:marTop w:val="120"/>
          <w:marBottom w:val="0"/>
          <w:divBdr>
            <w:top w:val="none" w:sz="0" w:space="0" w:color="auto"/>
            <w:left w:val="none" w:sz="0" w:space="0" w:color="auto"/>
            <w:bottom w:val="none" w:sz="0" w:space="0" w:color="auto"/>
            <w:right w:val="none" w:sz="0" w:space="0" w:color="auto"/>
          </w:divBdr>
        </w:div>
        <w:div w:id="331757693">
          <w:marLeft w:val="547"/>
          <w:marRight w:val="0"/>
          <w:marTop w:val="120"/>
          <w:marBottom w:val="0"/>
          <w:divBdr>
            <w:top w:val="none" w:sz="0" w:space="0" w:color="auto"/>
            <w:left w:val="none" w:sz="0" w:space="0" w:color="auto"/>
            <w:bottom w:val="none" w:sz="0" w:space="0" w:color="auto"/>
            <w:right w:val="none" w:sz="0" w:space="0" w:color="auto"/>
          </w:divBdr>
        </w:div>
        <w:div w:id="1032418797">
          <w:marLeft w:val="547"/>
          <w:marRight w:val="0"/>
          <w:marTop w:val="120"/>
          <w:marBottom w:val="0"/>
          <w:divBdr>
            <w:top w:val="none" w:sz="0" w:space="0" w:color="auto"/>
            <w:left w:val="none" w:sz="0" w:space="0" w:color="auto"/>
            <w:bottom w:val="none" w:sz="0" w:space="0" w:color="auto"/>
            <w:right w:val="none" w:sz="0" w:space="0" w:color="auto"/>
          </w:divBdr>
        </w:div>
        <w:div w:id="424347444">
          <w:marLeft w:val="547"/>
          <w:marRight w:val="0"/>
          <w:marTop w:val="120"/>
          <w:marBottom w:val="0"/>
          <w:divBdr>
            <w:top w:val="none" w:sz="0" w:space="0" w:color="auto"/>
            <w:left w:val="none" w:sz="0" w:space="0" w:color="auto"/>
            <w:bottom w:val="none" w:sz="0" w:space="0" w:color="auto"/>
            <w:right w:val="none" w:sz="0" w:space="0" w:color="auto"/>
          </w:divBdr>
        </w:div>
      </w:divsChild>
    </w:div>
    <w:div w:id="1531605236">
      <w:bodyDiv w:val="1"/>
      <w:marLeft w:val="0"/>
      <w:marRight w:val="0"/>
      <w:marTop w:val="0"/>
      <w:marBottom w:val="0"/>
      <w:divBdr>
        <w:top w:val="none" w:sz="0" w:space="0" w:color="auto"/>
        <w:left w:val="none" w:sz="0" w:space="0" w:color="auto"/>
        <w:bottom w:val="none" w:sz="0" w:space="0" w:color="auto"/>
        <w:right w:val="none" w:sz="0" w:space="0" w:color="auto"/>
      </w:divBdr>
      <w:divsChild>
        <w:div w:id="1540512049">
          <w:marLeft w:val="547"/>
          <w:marRight w:val="0"/>
          <w:marTop w:val="154"/>
          <w:marBottom w:val="0"/>
          <w:divBdr>
            <w:top w:val="none" w:sz="0" w:space="0" w:color="auto"/>
            <w:left w:val="none" w:sz="0" w:space="0" w:color="auto"/>
            <w:bottom w:val="none" w:sz="0" w:space="0" w:color="auto"/>
            <w:right w:val="none" w:sz="0" w:space="0" w:color="auto"/>
          </w:divBdr>
        </w:div>
        <w:div w:id="1853645520">
          <w:marLeft w:val="547"/>
          <w:marRight w:val="0"/>
          <w:marTop w:val="154"/>
          <w:marBottom w:val="0"/>
          <w:divBdr>
            <w:top w:val="none" w:sz="0" w:space="0" w:color="auto"/>
            <w:left w:val="none" w:sz="0" w:space="0" w:color="auto"/>
            <w:bottom w:val="none" w:sz="0" w:space="0" w:color="auto"/>
            <w:right w:val="none" w:sz="0" w:space="0" w:color="auto"/>
          </w:divBdr>
        </w:div>
        <w:div w:id="2132745984">
          <w:marLeft w:val="547"/>
          <w:marRight w:val="0"/>
          <w:marTop w:val="154"/>
          <w:marBottom w:val="0"/>
          <w:divBdr>
            <w:top w:val="none" w:sz="0" w:space="0" w:color="auto"/>
            <w:left w:val="none" w:sz="0" w:space="0" w:color="auto"/>
            <w:bottom w:val="none" w:sz="0" w:space="0" w:color="auto"/>
            <w:right w:val="none" w:sz="0" w:space="0" w:color="auto"/>
          </w:divBdr>
        </w:div>
        <w:div w:id="1438789898">
          <w:marLeft w:val="547"/>
          <w:marRight w:val="0"/>
          <w:marTop w:val="154"/>
          <w:marBottom w:val="0"/>
          <w:divBdr>
            <w:top w:val="none" w:sz="0" w:space="0" w:color="auto"/>
            <w:left w:val="none" w:sz="0" w:space="0" w:color="auto"/>
            <w:bottom w:val="none" w:sz="0" w:space="0" w:color="auto"/>
            <w:right w:val="none" w:sz="0" w:space="0" w:color="auto"/>
          </w:divBdr>
        </w:div>
      </w:divsChild>
    </w:div>
    <w:div w:id="1542396464">
      <w:bodyDiv w:val="1"/>
      <w:marLeft w:val="0"/>
      <w:marRight w:val="0"/>
      <w:marTop w:val="0"/>
      <w:marBottom w:val="0"/>
      <w:divBdr>
        <w:top w:val="none" w:sz="0" w:space="0" w:color="auto"/>
        <w:left w:val="none" w:sz="0" w:space="0" w:color="auto"/>
        <w:bottom w:val="none" w:sz="0" w:space="0" w:color="auto"/>
        <w:right w:val="none" w:sz="0" w:space="0" w:color="auto"/>
      </w:divBdr>
      <w:divsChild>
        <w:div w:id="1810128016">
          <w:marLeft w:val="547"/>
          <w:marRight w:val="0"/>
          <w:marTop w:val="130"/>
          <w:marBottom w:val="0"/>
          <w:divBdr>
            <w:top w:val="none" w:sz="0" w:space="0" w:color="auto"/>
            <w:left w:val="none" w:sz="0" w:space="0" w:color="auto"/>
            <w:bottom w:val="none" w:sz="0" w:space="0" w:color="auto"/>
            <w:right w:val="none" w:sz="0" w:space="0" w:color="auto"/>
          </w:divBdr>
        </w:div>
        <w:div w:id="1569726472">
          <w:marLeft w:val="547"/>
          <w:marRight w:val="0"/>
          <w:marTop w:val="130"/>
          <w:marBottom w:val="0"/>
          <w:divBdr>
            <w:top w:val="none" w:sz="0" w:space="0" w:color="auto"/>
            <w:left w:val="none" w:sz="0" w:space="0" w:color="auto"/>
            <w:bottom w:val="none" w:sz="0" w:space="0" w:color="auto"/>
            <w:right w:val="none" w:sz="0" w:space="0" w:color="auto"/>
          </w:divBdr>
        </w:div>
      </w:divsChild>
    </w:div>
    <w:div w:id="1657369990">
      <w:bodyDiv w:val="1"/>
      <w:marLeft w:val="0"/>
      <w:marRight w:val="0"/>
      <w:marTop w:val="0"/>
      <w:marBottom w:val="0"/>
      <w:divBdr>
        <w:top w:val="none" w:sz="0" w:space="0" w:color="auto"/>
        <w:left w:val="none" w:sz="0" w:space="0" w:color="auto"/>
        <w:bottom w:val="none" w:sz="0" w:space="0" w:color="auto"/>
        <w:right w:val="none" w:sz="0" w:space="0" w:color="auto"/>
      </w:divBdr>
    </w:div>
    <w:div w:id="1759785788">
      <w:bodyDiv w:val="1"/>
      <w:marLeft w:val="0"/>
      <w:marRight w:val="0"/>
      <w:marTop w:val="0"/>
      <w:marBottom w:val="0"/>
      <w:divBdr>
        <w:top w:val="none" w:sz="0" w:space="0" w:color="auto"/>
        <w:left w:val="none" w:sz="0" w:space="0" w:color="auto"/>
        <w:bottom w:val="none" w:sz="0" w:space="0" w:color="auto"/>
        <w:right w:val="none" w:sz="0" w:space="0" w:color="auto"/>
      </w:divBdr>
      <w:divsChild>
        <w:div w:id="2146965921">
          <w:marLeft w:val="547"/>
          <w:marRight w:val="0"/>
          <w:marTop w:val="144"/>
          <w:marBottom w:val="0"/>
          <w:divBdr>
            <w:top w:val="none" w:sz="0" w:space="0" w:color="auto"/>
            <w:left w:val="none" w:sz="0" w:space="0" w:color="auto"/>
            <w:bottom w:val="none" w:sz="0" w:space="0" w:color="auto"/>
            <w:right w:val="none" w:sz="0" w:space="0" w:color="auto"/>
          </w:divBdr>
        </w:div>
        <w:div w:id="1673724812">
          <w:marLeft w:val="547"/>
          <w:marRight w:val="0"/>
          <w:marTop w:val="144"/>
          <w:marBottom w:val="0"/>
          <w:divBdr>
            <w:top w:val="none" w:sz="0" w:space="0" w:color="auto"/>
            <w:left w:val="none" w:sz="0" w:space="0" w:color="auto"/>
            <w:bottom w:val="none" w:sz="0" w:space="0" w:color="auto"/>
            <w:right w:val="none" w:sz="0" w:space="0" w:color="auto"/>
          </w:divBdr>
        </w:div>
        <w:div w:id="1411855566">
          <w:marLeft w:val="547"/>
          <w:marRight w:val="0"/>
          <w:marTop w:val="144"/>
          <w:marBottom w:val="0"/>
          <w:divBdr>
            <w:top w:val="none" w:sz="0" w:space="0" w:color="auto"/>
            <w:left w:val="none" w:sz="0" w:space="0" w:color="auto"/>
            <w:bottom w:val="none" w:sz="0" w:space="0" w:color="auto"/>
            <w:right w:val="none" w:sz="0" w:space="0" w:color="auto"/>
          </w:divBdr>
        </w:div>
        <w:div w:id="1771660718">
          <w:marLeft w:val="547"/>
          <w:marRight w:val="0"/>
          <w:marTop w:val="144"/>
          <w:marBottom w:val="0"/>
          <w:divBdr>
            <w:top w:val="none" w:sz="0" w:space="0" w:color="auto"/>
            <w:left w:val="none" w:sz="0" w:space="0" w:color="auto"/>
            <w:bottom w:val="none" w:sz="0" w:space="0" w:color="auto"/>
            <w:right w:val="none" w:sz="0" w:space="0" w:color="auto"/>
          </w:divBdr>
        </w:div>
      </w:divsChild>
    </w:div>
    <w:div w:id="1860242203">
      <w:bodyDiv w:val="1"/>
      <w:marLeft w:val="0"/>
      <w:marRight w:val="0"/>
      <w:marTop w:val="0"/>
      <w:marBottom w:val="0"/>
      <w:divBdr>
        <w:top w:val="none" w:sz="0" w:space="0" w:color="auto"/>
        <w:left w:val="none" w:sz="0" w:space="0" w:color="auto"/>
        <w:bottom w:val="none" w:sz="0" w:space="0" w:color="auto"/>
        <w:right w:val="none" w:sz="0" w:space="0" w:color="auto"/>
      </w:divBdr>
      <w:divsChild>
        <w:div w:id="804277672">
          <w:marLeft w:val="547"/>
          <w:marRight w:val="0"/>
          <w:marTop w:val="154"/>
          <w:marBottom w:val="0"/>
          <w:divBdr>
            <w:top w:val="none" w:sz="0" w:space="0" w:color="auto"/>
            <w:left w:val="none" w:sz="0" w:space="0" w:color="auto"/>
            <w:bottom w:val="none" w:sz="0" w:space="0" w:color="auto"/>
            <w:right w:val="none" w:sz="0" w:space="0" w:color="auto"/>
          </w:divBdr>
        </w:div>
        <w:div w:id="220992299">
          <w:marLeft w:val="547"/>
          <w:marRight w:val="0"/>
          <w:marTop w:val="154"/>
          <w:marBottom w:val="0"/>
          <w:divBdr>
            <w:top w:val="none" w:sz="0" w:space="0" w:color="auto"/>
            <w:left w:val="none" w:sz="0" w:space="0" w:color="auto"/>
            <w:bottom w:val="none" w:sz="0" w:space="0" w:color="auto"/>
            <w:right w:val="none" w:sz="0" w:space="0" w:color="auto"/>
          </w:divBdr>
        </w:div>
        <w:div w:id="1060589514">
          <w:marLeft w:val="547"/>
          <w:marRight w:val="0"/>
          <w:marTop w:val="154"/>
          <w:marBottom w:val="0"/>
          <w:divBdr>
            <w:top w:val="none" w:sz="0" w:space="0" w:color="auto"/>
            <w:left w:val="none" w:sz="0" w:space="0" w:color="auto"/>
            <w:bottom w:val="none" w:sz="0" w:space="0" w:color="auto"/>
            <w:right w:val="none" w:sz="0" w:space="0" w:color="auto"/>
          </w:divBdr>
        </w:div>
        <w:div w:id="833035352">
          <w:marLeft w:val="547"/>
          <w:marRight w:val="0"/>
          <w:marTop w:val="154"/>
          <w:marBottom w:val="0"/>
          <w:divBdr>
            <w:top w:val="none" w:sz="0" w:space="0" w:color="auto"/>
            <w:left w:val="none" w:sz="0" w:space="0" w:color="auto"/>
            <w:bottom w:val="none" w:sz="0" w:space="0" w:color="auto"/>
            <w:right w:val="none" w:sz="0" w:space="0" w:color="auto"/>
          </w:divBdr>
        </w:div>
      </w:divsChild>
    </w:div>
    <w:div w:id="1881897844">
      <w:bodyDiv w:val="1"/>
      <w:marLeft w:val="0"/>
      <w:marRight w:val="0"/>
      <w:marTop w:val="0"/>
      <w:marBottom w:val="0"/>
      <w:divBdr>
        <w:top w:val="none" w:sz="0" w:space="0" w:color="auto"/>
        <w:left w:val="none" w:sz="0" w:space="0" w:color="auto"/>
        <w:bottom w:val="none" w:sz="0" w:space="0" w:color="auto"/>
        <w:right w:val="none" w:sz="0" w:space="0" w:color="auto"/>
      </w:divBdr>
      <w:divsChild>
        <w:div w:id="54278506">
          <w:marLeft w:val="547"/>
          <w:marRight w:val="0"/>
          <w:marTop w:val="130"/>
          <w:marBottom w:val="0"/>
          <w:divBdr>
            <w:top w:val="none" w:sz="0" w:space="0" w:color="auto"/>
            <w:left w:val="none" w:sz="0" w:space="0" w:color="auto"/>
            <w:bottom w:val="none" w:sz="0" w:space="0" w:color="auto"/>
            <w:right w:val="none" w:sz="0" w:space="0" w:color="auto"/>
          </w:divBdr>
        </w:div>
        <w:div w:id="1339580065">
          <w:marLeft w:val="547"/>
          <w:marRight w:val="0"/>
          <w:marTop w:val="130"/>
          <w:marBottom w:val="0"/>
          <w:divBdr>
            <w:top w:val="none" w:sz="0" w:space="0" w:color="auto"/>
            <w:left w:val="none" w:sz="0" w:space="0" w:color="auto"/>
            <w:bottom w:val="none" w:sz="0" w:space="0" w:color="auto"/>
            <w:right w:val="none" w:sz="0" w:space="0" w:color="auto"/>
          </w:divBdr>
        </w:div>
      </w:divsChild>
    </w:div>
    <w:div w:id="1904288078">
      <w:bodyDiv w:val="1"/>
      <w:marLeft w:val="0"/>
      <w:marRight w:val="0"/>
      <w:marTop w:val="0"/>
      <w:marBottom w:val="0"/>
      <w:divBdr>
        <w:top w:val="none" w:sz="0" w:space="0" w:color="auto"/>
        <w:left w:val="none" w:sz="0" w:space="0" w:color="auto"/>
        <w:bottom w:val="none" w:sz="0" w:space="0" w:color="auto"/>
        <w:right w:val="none" w:sz="0" w:space="0" w:color="auto"/>
      </w:divBdr>
      <w:divsChild>
        <w:div w:id="868685885">
          <w:marLeft w:val="0"/>
          <w:marRight w:val="0"/>
          <w:marTop w:val="0"/>
          <w:marBottom w:val="0"/>
          <w:divBdr>
            <w:top w:val="none" w:sz="0" w:space="0" w:color="auto"/>
            <w:left w:val="none" w:sz="0" w:space="0" w:color="auto"/>
            <w:bottom w:val="none" w:sz="0" w:space="0" w:color="auto"/>
            <w:right w:val="none" w:sz="0" w:space="0" w:color="auto"/>
          </w:divBdr>
          <w:divsChild>
            <w:div w:id="685979863">
              <w:marLeft w:val="0"/>
              <w:marRight w:val="0"/>
              <w:marTop w:val="0"/>
              <w:marBottom w:val="0"/>
              <w:divBdr>
                <w:top w:val="none" w:sz="0" w:space="0" w:color="auto"/>
                <w:left w:val="none" w:sz="0" w:space="0" w:color="auto"/>
                <w:bottom w:val="none" w:sz="0" w:space="0" w:color="auto"/>
                <w:right w:val="none" w:sz="0" w:space="0" w:color="auto"/>
              </w:divBdr>
              <w:divsChild>
                <w:div w:id="41944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1598">
      <w:bodyDiv w:val="1"/>
      <w:marLeft w:val="0"/>
      <w:marRight w:val="0"/>
      <w:marTop w:val="0"/>
      <w:marBottom w:val="0"/>
      <w:divBdr>
        <w:top w:val="none" w:sz="0" w:space="0" w:color="auto"/>
        <w:left w:val="none" w:sz="0" w:space="0" w:color="auto"/>
        <w:bottom w:val="none" w:sz="0" w:space="0" w:color="auto"/>
        <w:right w:val="none" w:sz="0" w:space="0" w:color="auto"/>
      </w:divBdr>
      <w:divsChild>
        <w:div w:id="107823699">
          <w:marLeft w:val="547"/>
          <w:marRight w:val="0"/>
          <w:marTop w:val="130"/>
          <w:marBottom w:val="0"/>
          <w:divBdr>
            <w:top w:val="none" w:sz="0" w:space="0" w:color="auto"/>
            <w:left w:val="none" w:sz="0" w:space="0" w:color="auto"/>
            <w:bottom w:val="none" w:sz="0" w:space="0" w:color="auto"/>
            <w:right w:val="none" w:sz="0" w:space="0" w:color="auto"/>
          </w:divBdr>
        </w:div>
        <w:div w:id="1015577393">
          <w:marLeft w:val="547"/>
          <w:marRight w:val="0"/>
          <w:marTop w:val="130"/>
          <w:marBottom w:val="0"/>
          <w:divBdr>
            <w:top w:val="none" w:sz="0" w:space="0" w:color="auto"/>
            <w:left w:val="none" w:sz="0" w:space="0" w:color="auto"/>
            <w:bottom w:val="none" w:sz="0" w:space="0" w:color="auto"/>
            <w:right w:val="none" w:sz="0" w:space="0" w:color="auto"/>
          </w:divBdr>
        </w:div>
        <w:div w:id="1639415669">
          <w:marLeft w:val="547"/>
          <w:marRight w:val="0"/>
          <w:marTop w:val="130"/>
          <w:marBottom w:val="0"/>
          <w:divBdr>
            <w:top w:val="none" w:sz="0" w:space="0" w:color="auto"/>
            <w:left w:val="none" w:sz="0" w:space="0" w:color="auto"/>
            <w:bottom w:val="none" w:sz="0" w:space="0" w:color="auto"/>
            <w:right w:val="none" w:sz="0" w:space="0" w:color="auto"/>
          </w:divBdr>
        </w:div>
        <w:div w:id="1602251166">
          <w:marLeft w:val="547"/>
          <w:marRight w:val="0"/>
          <w:marTop w:val="130"/>
          <w:marBottom w:val="0"/>
          <w:divBdr>
            <w:top w:val="none" w:sz="0" w:space="0" w:color="auto"/>
            <w:left w:val="none" w:sz="0" w:space="0" w:color="auto"/>
            <w:bottom w:val="none" w:sz="0" w:space="0" w:color="auto"/>
            <w:right w:val="none" w:sz="0" w:space="0" w:color="auto"/>
          </w:divBdr>
        </w:div>
      </w:divsChild>
    </w:div>
    <w:div w:id="1972900931">
      <w:bodyDiv w:val="1"/>
      <w:marLeft w:val="0"/>
      <w:marRight w:val="0"/>
      <w:marTop w:val="0"/>
      <w:marBottom w:val="0"/>
      <w:divBdr>
        <w:top w:val="none" w:sz="0" w:space="0" w:color="auto"/>
        <w:left w:val="none" w:sz="0" w:space="0" w:color="auto"/>
        <w:bottom w:val="none" w:sz="0" w:space="0" w:color="auto"/>
        <w:right w:val="none" w:sz="0" w:space="0" w:color="auto"/>
      </w:divBdr>
    </w:div>
    <w:div w:id="2074767853">
      <w:bodyDiv w:val="1"/>
      <w:marLeft w:val="0"/>
      <w:marRight w:val="0"/>
      <w:marTop w:val="0"/>
      <w:marBottom w:val="0"/>
      <w:divBdr>
        <w:top w:val="none" w:sz="0" w:space="0" w:color="auto"/>
        <w:left w:val="none" w:sz="0" w:space="0" w:color="auto"/>
        <w:bottom w:val="none" w:sz="0" w:space="0" w:color="auto"/>
        <w:right w:val="none" w:sz="0" w:space="0" w:color="auto"/>
      </w:divBdr>
      <w:divsChild>
        <w:div w:id="1784568506">
          <w:marLeft w:val="547"/>
          <w:marRight w:val="0"/>
          <w:marTop w:val="144"/>
          <w:marBottom w:val="0"/>
          <w:divBdr>
            <w:top w:val="none" w:sz="0" w:space="0" w:color="auto"/>
            <w:left w:val="none" w:sz="0" w:space="0" w:color="auto"/>
            <w:bottom w:val="none" w:sz="0" w:space="0" w:color="auto"/>
            <w:right w:val="none" w:sz="0" w:space="0" w:color="auto"/>
          </w:divBdr>
        </w:div>
        <w:div w:id="1705398114">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1493</Words>
  <Characters>8511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9985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 Scott</dc:creator>
  <cp:lastModifiedBy>Malcolm</cp:lastModifiedBy>
  <cp:revision>2</cp:revision>
  <dcterms:created xsi:type="dcterms:W3CDTF">2011-12-14T13:32:00Z</dcterms:created>
  <dcterms:modified xsi:type="dcterms:W3CDTF">2011-12-14T13:32:00Z</dcterms:modified>
</cp:coreProperties>
</file>